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7DB" w:rsidRPr="005F55EE" w:rsidRDefault="006D27DB" w:rsidP="006D27DB">
      <w:pPr>
        <w:spacing w:line="360" w:lineRule="auto"/>
        <w:jc w:val="center"/>
        <w:rPr>
          <w:rFonts w:ascii="Arial" w:hAnsi="Arial" w:cs="Arial"/>
          <w:sz w:val="16"/>
          <w:szCs w:val="16"/>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pBdr>
          <w:top w:val="nil"/>
          <w:left w:val="nil"/>
          <w:bottom w:val="nil"/>
          <w:right w:val="nil"/>
          <w:between w:val="nil"/>
        </w:pBdr>
        <w:spacing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rsidR="006D27DB" w:rsidRPr="005F55EE" w:rsidRDefault="006D27DB" w:rsidP="006D27DB">
      <w:pPr>
        <w:shd w:val="clear" w:color="auto" w:fill="FFFFFF"/>
        <w:spacing w:line="360" w:lineRule="auto"/>
        <w:jc w:val="center"/>
        <w:rPr>
          <w:rFonts w:ascii="Arial" w:hAnsi="Arial" w:cs="Arial"/>
          <w:sz w:val="16"/>
          <w:szCs w:val="16"/>
        </w:rPr>
      </w:pPr>
      <w:r w:rsidRPr="005F55EE">
        <w:rPr>
          <w:rFonts w:ascii="Arial" w:hAnsi="Arial" w:cs="Arial"/>
          <w:sz w:val="16"/>
          <w:szCs w:val="16"/>
        </w:rPr>
        <w:t>(zwana dalej Specyfikacją</w:t>
      </w:r>
      <w:r w:rsidR="005E762D">
        <w:rPr>
          <w:rFonts w:ascii="Arial" w:hAnsi="Arial" w:cs="Arial"/>
          <w:sz w:val="16"/>
          <w:szCs w:val="16"/>
        </w:rPr>
        <w:t>, SWZ</w:t>
      </w:r>
      <w:r w:rsidRPr="005F55EE">
        <w:rPr>
          <w:rFonts w:ascii="Arial" w:hAnsi="Arial" w:cs="Arial"/>
          <w:sz w:val="16"/>
          <w:szCs w:val="16"/>
        </w:rPr>
        <w:t xml:space="preserve">) </w:t>
      </w: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rsidR="006D27DB"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podstawowym (zwanego dalej Postępowaniem) pod nazwą: </w:t>
      </w:r>
    </w:p>
    <w:p w:rsidR="003619CA" w:rsidRDefault="003619CA" w:rsidP="006D27DB">
      <w:pPr>
        <w:shd w:val="clear" w:color="auto" w:fill="FFFFFF"/>
        <w:spacing w:line="360" w:lineRule="auto"/>
        <w:jc w:val="center"/>
        <w:rPr>
          <w:rFonts w:ascii="Arial" w:hAnsi="Arial" w:cs="Arial"/>
          <w:b/>
          <w:bCs/>
          <w:color w:val="000000"/>
          <w:spacing w:val="-3"/>
          <w:sz w:val="16"/>
          <w:szCs w:val="16"/>
        </w:rPr>
      </w:pPr>
    </w:p>
    <w:p w:rsidR="003619CA" w:rsidRDefault="003619CA" w:rsidP="006D27DB">
      <w:pPr>
        <w:shd w:val="clear" w:color="auto" w:fill="FFFFFF"/>
        <w:spacing w:line="360" w:lineRule="auto"/>
        <w:jc w:val="center"/>
        <w:rPr>
          <w:rFonts w:ascii="Arial" w:hAnsi="Arial" w:cs="Arial"/>
          <w:b/>
          <w:bCs/>
          <w:color w:val="000000"/>
          <w:spacing w:val="-3"/>
          <w:sz w:val="16"/>
          <w:szCs w:val="16"/>
        </w:rPr>
      </w:pPr>
    </w:p>
    <w:p w:rsidR="003619CA" w:rsidRDefault="003619CA" w:rsidP="006D27DB">
      <w:pPr>
        <w:shd w:val="clear" w:color="auto" w:fill="FFFFFF"/>
        <w:spacing w:line="360" w:lineRule="auto"/>
        <w:jc w:val="center"/>
        <w:rPr>
          <w:rFonts w:ascii="Arial" w:hAnsi="Arial" w:cs="Arial"/>
          <w:b/>
          <w:bCs/>
          <w:color w:val="000000"/>
          <w:spacing w:val="-3"/>
          <w:sz w:val="16"/>
          <w:szCs w:val="16"/>
        </w:rPr>
      </w:pPr>
    </w:p>
    <w:p w:rsidR="003619CA" w:rsidRPr="005F55EE" w:rsidRDefault="003619CA" w:rsidP="006D27DB">
      <w:pPr>
        <w:shd w:val="clear" w:color="auto" w:fill="FFFFFF"/>
        <w:spacing w:line="360" w:lineRule="auto"/>
        <w:jc w:val="center"/>
        <w:rPr>
          <w:rFonts w:ascii="Arial" w:hAnsi="Arial" w:cs="Arial"/>
          <w:b/>
          <w:bCs/>
          <w:color w:val="000000"/>
          <w:spacing w:val="-3"/>
          <w:sz w:val="16"/>
          <w:szCs w:val="16"/>
        </w:rPr>
      </w:pPr>
    </w:p>
    <w:p w:rsidR="006D27DB" w:rsidRPr="00144118" w:rsidRDefault="006D27DB" w:rsidP="006D27DB">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rsidR="002E025B" w:rsidRDefault="002E025B" w:rsidP="00363B6E">
      <w:pPr>
        <w:pBdr>
          <w:top w:val="nil"/>
          <w:left w:val="nil"/>
          <w:bottom w:val="nil"/>
          <w:right w:val="nil"/>
          <w:between w:val="nil"/>
        </w:pBdr>
        <w:shd w:val="clear" w:color="auto" w:fill="FFFFFF"/>
        <w:spacing w:line="360" w:lineRule="auto"/>
        <w:jc w:val="center"/>
        <w:rPr>
          <w:rFonts w:ascii="Arial" w:eastAsia="Arial" w:hAnsi="Arial" w:cs="Arial"/>
          <w:b/>
          <w:color w:val="000000"/>
          <w:sz w:val="36"/>
          <w:szCs w:val="36"/>
        </w:rPr>
      </w:pPr>
      <w:r>
        <w:rPr>
          <w:rFonts w:ascii="Arial" w:eastAsia="Arial" w:hAnsi="Arial" w:cs="Arial"/>
          <w:b/>
          <w:color w:val="000000"/>
          <w:sz w:val="36"/>
          <w:szCs w:val="36"/>
        </w:rPr>
        <w:t>Ś</w:t>
      </w:r>
      <w:r w:rsidR="00601546">
        <w:rPr>
          <w:rFonts w:ascii="Arial" w:eastAsia="Arial" w:hAnsi="Arial" w:cs="Arial"/>
          <w:b/>
          <w:color w:val="000000"/>
          <w:sz w:val="36"/>
          <w:szCs w:val="36"/>
        </w:rPr>
        <w:t>wiadczenie u</w:t>
      </w:r>
      <w:r w:rsidR="00D10320">
        <w:rPr>
          <w:rFonts w:ascii="Arial" w:eastAsia="Arial" w:hAnsi="Arial" w:cs="Arial"/>
          <w:b/>
          <w:color w:val="000000"/>
          <w:sz w:val="36"/>
          <w:szCs w:val="36"/>
        </w:rPr>
        <w:t xml:space="preserve">sługi w zakresie Systemu Zarządzania Bezpieczeństwem Informacji </w:t>
      </w:r>
      <w:r w:rsidR="006D77C2">
        <w:rPr>
          <w:rFonts w:ascii="Arial" w:eastAsia="Arial" w:hAnsi="Arial" w:cs="Arial"/>
          <w:b/>
          <w:color w:val="000000"/>
          <w:sz w:val="36"/>
          <w:szCs w:val="36"/>
        </w:rPr>
        <w:t>(</w:t>
      </w:r>
      <w:r w:rsidR="00916FF5">
        <w:rPr>
          <w:rFonts w:ascii="Arial" w:eastAsia="Arial" w:hAnsi="Arial" w:cs="Arial"/>
          <w:b/>
          <w:color w:val="000000"/>
          <w:sz w:val="36"/>
          <w:szCs w:val="36"/>
        </w:rPr>
        <w:t>SZBI</w:t>
      </w:r>
      <w:r w:rsidR="006D77C2">
        <w:rPr>
          <w:rFonts w:ascii="Arial" w:eastAsia="Arial" w:hAnsi="Arial" w:cs="Arial"/>
          <w:b/>
          <w:color w:val="000000"/>
          <w:sz w:val="36"/>
          <w:szCs w:val="36"/>
        </w:rPr>
        <w:t>)</w:t>
      </w:r>
    </w:p>
    <w:p w:rsidR="0074450F" w:rsidRDefault="0074450F" w:rsidP="0074450F">
      <w:pPr>
        <w:pBdr>
          <w:top w:val="nil"/>
          <w:left w:val="nil"/>
          <w:bottom w:val="nil"/>
          <w:right w:val="nil"/>
          <w:between w:val="nil"/>
        </w:pBdr>
        <w:shd w:val="clear" w:color="auto" w:fill="FFFFFF"/>
        <w:spacing w:line="360" w:lineRule="auto"/>
        <w:rPr>
          <w:rFonts w:ascii="Arial" w:eastAsia="Arial" w:hAnsi="Arial" w:cs="Arial"/>
          <w:b/>
          <w:color w:val="000000"/>
          <w:sz w:val="36"/>
          <w:szCs w:val="36"/>
        </w:rPr>
      </w:pPr>
    </w:p>
    <w:p w:rsidR="006D27DB" w:rsidRDefault="006D27DB" w:rsidP="00363B6E">
      <w:pPr>
        <w:pBdr>
          <w:top w:val="nil"/>
          <w:left w:val="nil"/>
          <w:bottom w:val="nil"/>
          <w:right w:val="nil"/>
          <w:between w:val="nil"/>
        </w:pBdr>
        <w:shd w:val="clear" w:color="auto" w:fill="FFFFFF"/>
        <w:spacing w:line="360" w:lineRule="auto"/>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916FF5">
        <w:rPr>
          <w:rFonts w:ascii="Arial" w:eastAsia="Arial" w:hAnsi="Arial" w:cs="Arial"/>
          <w:color w:val="000000"/>
          <w:sz w:val="18"/>
          <w:szCs w:val="18"/>
          <w:u w:val="single"/>
        </w:rPr>
        <w:t>227</w:t>
      </w:r>
      <w:r w:rsidR="00363B6E">
        <w:rPr>
          <w:rFonts w:ascii="Arial" w:eastAsia="Arial" w:hAnsi="Arial" w:cs="Arial"/>
          <w:color w:val="000000"/>
          <w:sz w:val="18"/>
          <w:szCs w:val="18"/>
          <w:u w:val="single"/>
        </w:rPr>
        <w:t>/ZP</w:t>
      </w:r>
      <w:r w:rsidR="00A01A15">
        <w:rPr>
          <w:rFonts w:ascii="Arial" w:eastAsia="Arial" w:hAnsi="Arial" w:cs="Arial"/>
          <w:color w:val="000000"/>
          <w:sz w:val="18"/>
          <w:szCs w:val="18"/>
          <w:u w:val="single"/>
        </w:rPr>
        <w:t>/202</w:t>
      </w:r>
      <w:r w:rsidR="0074450F">
        <w:rPr>
          <w:rFonts w:ascii="Arial" w:eastAsia="Arial" w:hAnsi="Arial" w:cs="Arial"/>
          <w:color w:val="000000"/>
          <w:sz w:val="18"/>
          <w:szCs w:val="18"/>
          <w:u w:val="single"/>
        </w:rPr>
        <w:t>5</w:t>
      </w:r>
    </w:p>
    <w:p w:rsidR="006D27DB" w:rsidRPr="005F55EE" w:rsidRDefault="006D27DB" w:rsidP="0074450F">
      <w:pPr>
        <w:shd w:val="clear" w:color="auto" w:fill="FFFFFF"/>
        <w:spacing w:line="360" w:lineRule="auto"/>
        <w:rPr>
          <w:rFonts w:ascii="Arial" w:hAnsi="Arial" w:cs="Arial"/>
          <w:sz w:val="16"/>
          <w:szCs w:val="16"/>
        </w:rPr>
      </w:pPr>
    </w:p>
    <w:tbl>
      <w:tblPr>
        <w:tblW w:w="5000" w:type="pct"/>
        <w:tblCellSpacing w:w="0" w:type="dxa"/>
        <w:tblCellMar>
          <w:left w:w="0" w:type="dxa"/>
          <w:right w:w="0" w:type="dxa"/>
        </w:tblCellMar>
        <w:tblLook w:val="04A0"/>
      </w:tblPr>
      <w:tblGrid>
        <w:gridCol w:w="142"/>
        <w:gridCol w:w="8930"/>
      </w:tblGrid>
      <w:tr w:rsidR="00916FF5" w:rsidRPr="005F55EE" w:rsidTr="00916FF5">
        <w:trPr>
          <w:tblCellSpacing w:w="0" w:type="dxa"/>
        </w:trPr>
        <w:tc>
          <w:tcPr>
            <w:tcW w:w="78" w:type="pct"/>
            <w:vAlign w:val="center"/>
            <w:hideMark/>
          </w:tcPr>
          <w:p w:rsidR="006D27DB" w:rsidRDefault="006D27DB" w:rsidP="0022160D">
            <w:pPr>
              <w:spacing w:line="360" w:lineRule="auto"/>
              <w:rPr>
                <w:rFonts w:ascii="Arial" w:eastAsia="Times New Roman" w:hAnsi="Arial" w:cs="Arial"/>
                <w:sz w:val="16"/>
                <w:szCs w:val="16"/>
              </w:rPr>
            </w:pPr>
          </w:p>
          <w:p w:rsidR="006D27DB" w:rsidRDefault="006D27DB" w:rsidP="0022160D">
            <w:pPr>
              <w:spacing w:line="360" w:lineRule="auto"/>
              <w:rPr>
                <w:rFonts w:ascii="Arial" w:eastAsia="Times New Roman" w:hAnsi="Arial" w:cs="Arial"/>
                <w:sz w:val="16"/>
                <w:szCs w:val="16"/>
              </w:rPr>
            </w:pPr>
          </w:p>
          <w:p w:rsidR="006D27DB" w:rsidRPr="005F55EE" w:rsidRDefault="006D27DB" w:rsidP="0022160D">
            <w:pPr>
              <w:spacing w:line="360" w:lineRule="auto"/>
              <w:rPr>
                <w:rFonts w:ascii="Arial" w:eastAsia="Times New Roman" w:hAnsi="Arial" w:cs="Arial"/>
                <w:sz w:val="16"/>
                <w:szCs w:val="16"/>
              </w:rPr>
            </w:pPr>
          </w:p>
        </w:tc>
        <w:tc>
          <w:tcPr>
            <w:tcW w:w="4922" w:type="pct"/>
            <w:vAlign w:val="center"/>
            <w:hideMark/>
          </w:tcPr>
          <w:p w:rsidR="006D27DB" w:rsidRDefault="006D27DB" w:rsidP="0074450F">
            <w:pPr>
              <w:spacing w:line="360" w:lineRule="auto"/>
              <w:rPr>
                <w:rFonts w:ascii="Arial" w:eastAsia="Times New Roman" w:hAnsi="Arial" w:cs="Arial"/>
                <w:sz w:val="16"/>
                <w:szCs w:val="16"/>
              </w:rPr>
            </w:pPr>
          </w:p>
          <w:p w:rsidR="0074450F" w:rsidRDefault="0074450F" w:rsidP="0074450F">
            <w:pPr>
              <w:spacing w:line="360" w:lineRule="auto"/>
              <w:rPr>
                <w:rFonts w:ascii="Arial" w:eastAsia="Times New Roman" w:hAnsi="Arial" w:cs="Arial"/>
                <w:sz w:val="16"/>
                <w:szCs w:val="16"/>
              </w:rPr>
            </w:pPr>
          </w:p>
          <w:p w:rsidR="00916FF5" w:rsidRDefault="00916FF5" w:rsidP="0074450F">
            <w:pPr>
              <w:spacing w:line="360" w:lineRule="auto"/>
              <w:rPr>
                <w:rFonts w:ascii="Arial" w:eastAsia="Times New Roman" w:hAnsi="Arial" w:cs="Arial"/>
                <w:sz w:val="16"/>
                <w:szCs w:val="16"/>
              </w:rPr>
            </w:pPr>
          </w:p>
          <w:p w:rsidR="00916FF5" w:rsidRDefault="00916FF5" w:rsidP="0074450F">
            <w:pPr>
              <w:spacing w:line="360" w:lineRule="auto"/>
              <w:rPr>
                <w:rFonts w:ascii="Arial" w:eastAsia="Times New Roman" w:hAnsi="Arial" w:cs="Arial"/>
                <w:sz w:val="16"/>
                <w:szCs w:val="16"/>
              </w:rPr>
            </w:pPr>
          </w:p>
          <w:p w:rsidR="00916FF5" w:rsidRDefault="00916FF5" w:rsidP="0074450F">
            <w:pPr>
              <w:spacing w:line="360" w:lineRule="auto"/>
              <w:rPr>
                <w:rFonts w:ascii="Arial" w:eastAsia="Times New Roman" w:hAnsi="Arial" w:cs="Arial"/>
                <w:sz w:val="16"/>
                <w:szCs w:val="16"/>
              </w:rPr>
            </w:pPr>
          </w:p>
          <w:p w:rsidR="00916FF5" w:rsidRDefault="00916FF5" w:rsidP="0074450F">
            <w:pPr>
              <w:spacing w:line="360" w:lineRule="auto"/>
              <w:rPr>
                <w:rFonts w:ascii="Arial" w:eastAsia="Times New Roman" w:hAnsi="Arial" w:cs="Arial"/>
                <w:sz w:val="16"/>
                <w:szCs w:val="16"/>
              </w:rPr>
            </w:pPr>
          </w:p>
          <w:p w:rsidR="00916FF5" w:rsidRDefault="00916FF5" w:rsidP="0074450F">
            <w:pPr>
              <w:spacing w:line="360" w:lineRule="auto"/>
              <w:rPr>
                <w:rFonts w:ascii="Arial" w:eastAsia="Times New Roman" w:hAnsi="Arial" w:cs="Arial"/>
                <w:sz w:val="16"/>
                <w:szCs w:val="16"/>
              </w:rPr>
            </w:pPr>
          </w:p>
          <w:p w:rsidR="00916FF5" w:rsidRDefault="00916FF5" w:rsidP="0074450F">
            <w:pPr>
              <w:spacing w:line="360" w:lineRule="auto"/>
              <w:rPr>
                <w:rFonts w:ascii="Arial" w:eastAsia="Times New Roman" w:hAnsi="Arial" w:cs="Arial"/>
                <w:sz w:val="16"/>
                <w:szCs w:val="16"/>
              </w:rPr>
            </w:pPr>
          </w:p>
          <w:p w:rsidR="00D10320" w:rsidRDefault="00D10320" w:rsidP="0074450F">
            <w:pPr>
              <w:spacing w:line="360" w:lineRule="auto"/>
              <w:rPr>
                <w:rFonts w:ascii="Arial" w:eastAsia="Times New Roman" w:hAnsi="Arial" w:cs="Arial"/>
                <w:sz w:val="16"/>
                <w:szCs w:val="16"/>
              </w:rPr>
            </w:pPr>
          </w:p>
          <w:p w:rsidR="00D10320" w:rsidRDefault="00D10320" w:rsidP="0074450F">
            <w:pPr>
              <w:spacing w:line="360" w:lineRule="auto"/>
              <w:rPr>
                <w:rFonts w:ascii="Arial" w:eastAsia="Times New Roman" w:hAnsi="Arial" w:cs="Arial"/>
                <w:sz w:val="16"/>
                <w:szCs w:val="16"/>
              </w:rPr>
            </w:pPr>
          </w:p>
          <w:p w:rsidR="00D10320" w:rsidRDefault="00D10320" w:rsidP="0074450F">
            <w:pPr>
              <w:spacing w:line="360" w:lineRule="auto"/>
              <w:rPr>
                <w:rFonts w:ascii="Arial" w:eastAsia="Times New Roman" w:hAnsi="Arial" w:cs="Arial"/>
                <w:sz w:val="16"/>
                <w:szCs w:val="16"/>
              </w:rPr>
            </w:pPr>
          </w:p>
          <w:p w:rsidR="00D10320" w:rsidRDefault="00D10320" w:rsidP="0074450F">
            <w:pPr>
              <w:spacing w:line="360" w:lineRule="auto"/>
              <w:rPr>
                <w:rFonts w:ascii="Arial" w:eastAsia="Times New Roman" w:hAnsi="Arial" w:cs="Arial"/>
                <w:sz w:val="16"/>
                <w:szCs w:val="16"/>
              </w:rPr>
            </w:pPr>
          </w:p>
          <w:p w:rsidR="00D10320" w:rsidRDefault="00D10320" w:rsidP="0074450F">
            <w:pPr>
              <w:spacing w:line="360" w:lineRule="auto"/>
              <w:rPr>
                <w:rFonts w:ascii="Arial" w:eastAsia="Times New Roman" w:hAnsi="Arial" w:cs="Arial"/>
                <w:sz w:val="16"/>
                <w:szCs w:val="16"/>
              </w:rPr>
            </w:pPr>
          </w:p>
          <w:p w:rsidR="00916FF5" w:rsidRPr="005F55EE" w:rsidRDefault="00916FF5" w:rsidP="0074450F">
            <w:pPr>
              <w:spacing w:line="360" w:lineRule="auto"/>
              <w:rPr>
                <w:rFonts w:ascii="Arial" w:eastAsia="Times New Roman" w:hAnsi="Arial" w:cs="Arial"/>
                <w:sz w:val="16"/>
                <w:szCs w:val="16"/>
              </w:rPr>
            </w:pPr>
          </w:p>
          <w:p w:rsidR="006D27DB" w:rsidRPr="005F55EE" w:rsidRDefault="006D27DB" w:rsidP="0022160D">
            <w:pPr>
              <w:spacing w:line="360" w:lineRule="auto"/>
              <w:jc w:val="center"/>
              <w:rPr>
                <w:rFonts w:ascii="Arial" w:eastAsia="Times New Roman" w:hAnsi="Arial" w:cs="Arial"/>
                <w:sz w:val="16"/>
                <w:szCs w:val="16"/>
              </w:rPr>
            </w:pPr>
          </w:p>
          <w:p w:rsidR="006D27DB" w:rsidRPr="005F55EE" w:rsidRDefault="0074450F" w:rsidP="0022160D">
            <w:pPr>
              <w:spacing w:line="360" w:lineRule="auto"/>
              <w:jc w:val="center"/>
              <w:rPr>
                <w:rFonts w:ascii="Arial" w:eastAsia="Times New Roman" w:hAnsi="Arial" w:cs="Arial"/>
                <w:sz w:val="16"/>
                <w:szCs w:val="16"/>
              </w:rPr>
            </w:pPr>
            <w:r>
              <w:rPr>
                <w:rFonts w:ascii="Arial" w:eastAsia="Times New Roman" w:hAnsi="Arial" w:cs="Arial"/>
                <w:sz w:val="16"/>
                <w:szCs w:val="16"/>
              </w:rPr>
              <w:t>Kod CPV</w:t>
            </w:r>
          </w:p>
          <w:p w:rsidR="0074450F" w:rsidRDefault="00916FF5" w:rsidP="00916FF5">
            <w:pPr>
              <w:spacing w:line="360" w:lineRule="auto"/>
              <w:jc w:val="center"/>
              <w:rPr>
                <w:rFonts w:ascii="Arial" w:eastAsia="Times New Roman" w:hAnsi="Arial" w:cs="Arial"/>
                <w:sz w:val="16"/>
                <w:szCs w:val="16"/>
              </w:rPr>
            </w:pPr>
            <w:r>
              <w:rPr>
                <w:rFonts w:ascii="Arial" w:eastAsia="Times New Roman" w:hAnsi="Arial" w:cs="Arial"/>
                <w:sz w:val="16"/>
                <w:szCs w:val="16"/>
              </w:rPr>
              <w:t>79417000-0 Usługi doradcze w zakresie bezpieczeństwa.</w:t>
            </w:r>
          </w:p>
          <w:p w:rsidR="006D27DB" w:rsidRPr="005F55EE" w:rsidRDefault="006D27DB" w:rsidP="0022160D">
            <w:pPr>
              <w:spacing w:line="360" w:lineRule="auto"/>
              <w:jc w:val="center"/>
              <w:rPr>
                <w:rFonts w:ascii="Arial" w:eastAsia="Times New Roman" w:hAnsi="Arial" w:cs="Arial"/>
                <w:sz w:val="16"/>
                <w:szCs w:val="16"/>
              </w:rPr>
            </w:pPr>
          </w:p>
        </w:tc>
      </w:tr>
    </w:tbl>
    <w:p w:rsidR="000700CC" w:rsidRDefault="000700CC" w:rsidP="006D27DB">
      <w:pPr>
        <w:spacing w:line="360" w:lineRule="auto"/>
        <w:rPr>
          <w:rFonts w:ascii="Arial" w:hAnsi="Arial" w:cs="Arial"/>
          <w:b/>
          <w:sz w:val="16"/>
          <w:szCs w:val="16"/>
        </w:rPr>
      </w:pPr>
    </w:p>
    <w:p w:rsidR="000700CC" w:rsidRDefault="000700CC" w:rsidP="006D27DB">
      <w:pPr>
        <w:spacing w:line="360" w:lineRule="auto"/>
        <w:rPr>
          <w:rFonts w:ascii="Arial" w:hAnsi="Arial" w:cs="Arial"/>
          <w:b/>
          <w:sz w:val="16"/>
          <w:szCs w:val="16"/>
        </w:rPr>
      </w:pPr>
    </w:p>
    <w:p w:rsidR="00D10320" w:rsidRDefault="00D10320" w:rsidP="006D27DB">
      <w:pPr>
        <w:spacing w:line="360" w:lineRule="auto"/>
        <w:rPr>
          <w:rFonts w:ascii="Arial" w:hAnsi="Arial" w:cs="Arial"/>
          <w:b/>
          <w:sz w:val="16"/>
          <w:szCs w:val="16"/>
        </w:rPr>
      </w:pPr>
    </w:p>
    <w:p w:rsidR="005936AD" w:rsidRDefault="005936AD" w:rsidP="006D27DB">
      <w:pPr>
        <w:spacing w:line="360" w:lineRule="auto"/>
        <w:rPr>
          <w:rFonts w:ascii="Arial" w:hAnsi="Arial" w:cs="Arial"/>
          <w:b/>
          <w:sz w:val="16"/>
          <w:szCs w:val="16"/>
        </w:rPr>
      </w:pPr>
    </w:p>
    <w:p w:rsidR="00D10320" w:rsidRDefault="00D10320" w:rsidP="006D27DB">
      <w:pPr>
        <w:spacing w:line="360" w:lineRule="auto"/>
        <w:rPr>
          <w:rFonts w:ascii="Arial" w:hAnsi="Arial" w:cs="Arial"/>
          <w:b/>
          <w:sz w:val="16"/>
          <w:szCs w:val="16"/>
        </w:rPr>
      </w:pPr>
    </w:p>
    <w:p w:rsidR="00D10320" w:rsidRDefault="00D10320" w:rsidP="006D27DB">
      <w:pPr>
        <w:spacing w:line="360" w:lineRule="auto"/>
        <w:rPr>
          <w:rFonts w:ascii="Arial" w:hAnsi="Arial" w:cs="Arial"/>
          <w:b/>
          <w:sz w:val="16"/>
          <w:szCs w:val="16"/>
        </w:rPr>
      </w:pPr>
    </w:p>
    <w:p w:rsidR="006D27DB" w:rsidRPr="005F55EE" w:rsidRDefault="006D27DB" w:rsidP="006D27DB">
      <w:pPr>
        <w:spacing w:line="360" w:lineRule="auto"/>
        <w:rPr>
          <w:rFonts w:ascii="Arial" w:hAnsi="Arial" w:cs="Arial"/>
          <w:b/>
          <w:sz w:val="16"/>
          <w:szCs w:val="16"/>
        </w:rPr>
      </w:pPr>
      <w:r w:rsidRPr="005F55EE">
        <w:rPr>
          <w:rFonts w:ascii="Arial" w:hAnsi="Arial" w:cs="Arial"/>
          <w:b/>
          <w:sz w:val="16"/>
          <w:szCs w:val="16"/>
        </w:rPr>
        <w:lastRenderedPageBreak/>
        <w:t>Podstawa prawna:</w:t>
      </w:r>
    </w:p>
    <w:p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w:t>
      </w:r>
      <w:proofErr w:type="spellStart"/>
      <w:r w:rsidRPr="005F55EE">
        <w:rPr>
          <w:rFonts w:ascii="Arial" w:eastAsia="Arial" w:hAnsi="Arial" w:cs="Arial"/>
          <w:color w:val="000000"/>
          <w:sz w:val="16"/>
          <w:szCs w:val="16"/>
        </w:rPr>
        <w:t>pkt</w:t>
      </w:r>
      <w:proofErr w:type="spellEnd"/>
      <w:r w:rsidRPr="005F55EE">
        <w:rPr>
          <w:rFonts w:ascii="Arial" w:eastAsia="Arial" w:hAnsi="Arial" w:cs="Arial"/>
          <w:color w:val="000000"/>
          <w:sz w:val="16"/>
          <w:szCs w:val="16"/>
        </w:rPr>
        <w:t xml:space="preserve"> 1 ustawy z dnia 11 września 2019 r. Prawo </w:t>
      </w:r>
      <w:r w:rsidRPr="00A86571">
        <w:rPr>
          <w:rFonts w:ascii="Arial" w:eastAsia="Arial" w:hAnsi="Arial" w:cs="Arial"/>
          <w:color w:val="000000"/>
          <w:sz w:val="16"/>
          <w:szCs w:val="16"/>
        </w:rPr>
        <w:t>zamówień publicznych (</w:t>
      </w:r>
      <w:proofErr w:type="spellStart"/>
      <w:r w:rsidR="0074450F">
        <w:rPr>
          <w:rFonts w:ascii="Arial" w:eastAsia="Arial" w:hAnsi="Arial" w:cs="Arial"/>
          <w:color w:val="000000"/>
          <w:sz w:val="16"/>
          <w:szCs w:val="16"/>
        </w:rPr>
        <w:t>t.j</w:t>
      </w:r>
      <w:proofErr w:type="spellEnd"/>
      <w:r w:rsidR="0074450F">
        <w:rPr>
          <w:rFonts w:ascii="Arial" w:eastAsia="Arial" w:hAnsi="Arial" w:cs="Arial"/>
          <w:color w:val="000000"/>
          <w:sz w:val="16"/>
          <w:szCs w:val="16"/>
        </w:rPr>
        <w:t xml:space="preserve">. </w:t>
      </w:r>
      <w:r w:rsidRPr="00A86571">
        <w:rPr>
          <w:rFonts w:ascii="Arial" w:eastAsia="Arial" w:hAnsi="Arial" w:cs="Arial"/>
          <w:color w:val="000000"/>
          <w:sz w:val="16"/>
          <w:szCs w:val="16"/>
        </w:rPr>
        <w:t xml:space="preserve">Dz. U. z </w:t>
      </w:r>
      <w:r w:rsidR="005936AD">
        <w:rPr>
          <w:rFonts w:ascii="Arial" w:eastAsia="Arial" w:hAnsi="Arial" w:cs="Arial"/>
          <w:color w:val="000000"/>
          <w:sz w:val="16"/>
          <w:szCs w:val="16"/>
        </w:rPr>
        <w:t>202</w:t>
      </w:r>
      <w:r w:rsidR="00A01A15">
        <w:rPr>
          <w:rFonts w:ascii="Arial" w:eastAsia="Arial" w:hAnsi="Arial" w:cs="Arial"/>
          <w:color w:val="000000"/>
          <w:sz w:val="16"/>
          <w:szCs w:val="16"/>
        </w:rPr>
        <w:t>4</w:t>
      </w:r>
      <w:r w:rsidRPr="00A86571">
        <w:rPr>
          <w:rFonts w:ascii="Arial" w:eastAsia="Arial" w:hAnsi="Arial" w:cs="Arial"/>
          <w:color w:val="000000"/>
          <w:sz w:val="16"/>
          <w:szCs w:val="16"/>
        </w:rPr>
        <w:t xml:space="preserve"> r. poz. </w:t>
      </w:r>
      <w:r w:rsidR="00A01A15">
        <w:rPr>
          <w:rFonts w:ascii="Arial" w:eastAsia="Arial" w:hAnsi="Arial" w:cs="Arial"/>
          <w:color w:val="000000"/>
          <w:sz w:val="16"/>
          <w:szCs w:val="16"/>
        </w:rPr>
        <w:t>1320</w:t>
      </w:r>
      <w:r w:rsidRPr="00A86571">
        <w:rPr>
          <w:rFonts w:ascii="Arial" w:eastAsia="Arial" w:hAnsi="Arial" w:cs="Arial"/>
          <w:color w:val="000000"/>
          <w:sz w:val="16"/>
          <w:szCs w:val="16"/>
        </w:rPr>
        <w:t xml:space="preserve"> z </w:t>
      </w:r>
      <w:proofErr w:type="spellStart"/>
      <w:r w:rsidRPr="00A86571">
        <w:rPr>
          <w:rFonts w:ascii="Arial" w:eastAsia="Arial" w:hAnsi="Arial" w:cs="Arial"/>
          <w:color w:val="000000"/>
          <w:sz w:val="16"/>
          <w:szCs w:val="16"/>
        </w:rPr>
        <w:t>późn</w:t>
      </w:r>
      <w:proofErr w:type="spellEnd"/>
      <w:r w:rsidRPr="00A86571">
        <w:rPr>
          <w:rFonts w:ascii="Arial" w:eastAsia="Arial" w:hAnsi="Arial" w:cs="Arial"/>
          <w:color w:val="000000"/>
          <w:sz w:val="16"/>
          <w:szCs w:val="16"/>
        </w:rPr>
        <w:t xml:space="preserve">. zm.), zwanej dalej ustawą </w:t>
      </w:r>
      <w:proofErr w:type="spellStart"/>
      <w:r w:rsidRPr="00A86571">
        <w:rPr>
          <w:rFonts w:ascii="Arial" w:eastAsia="Arial" w:hAnsi="Arial" w:cs="Arial"/>
          <w:color w:val="000000"/>
          <w:sz w:val="16"/>
          <w:szCs w:val="16"/>
        </w:rPr>
        <w:t>Pzp</w:t>
      </w:r>
      <w:proofErr w:type="spellEnd"/>
      <w:r w:rsidRPr="00A86571">
        <w:rPr>
          <w:rFonts w:ascii="Arial" w:eastAsia="Arial" w:hAnsi="Arial" w:cs="Arial"/>
          <w:color w:val="000000"/>
          <w:sz w:val="16"/>
          <w:szCs w:val="16"/>
        </w:rPr>
        <w:t>. Właściwą procedurą przeprowadzenia niniejszego postępowania są przepisy dla zamówień nieprzekraczających kwot</w:t>
      </w:r>
      <w:r w:rsidR="00FC4E6C">
        <w:rPr>
          <w:rFonts w:ascii="Arial" w:eastAsia="Arial" w:hAnsi="Arial" w:cs="Arial"/>
          <w:color w:val="000000"/>
          <w:sz w:val="16"/>
          <w:szCs w:val="16"/>
        </w:rPr>
        <w:t>y</w:t>
      </w:r>
      <w:r w:rsidRPr="00A86571">
        <w:rPr>
          <w:rFonts w:ascii="Arial" w:eastAsia="Arial" w:hAnsi="Arial" w:cs="Arial"/>
          <w:color w:val="000000"/>
          <w:sz w:val="16"/>
          <w:szCs w:val="16"/>
        </w:rPr>
        <w:t xml:space="preserve"> 2</w:t>
      </w:r>
      <w:r w:rsidR="00144118">
        <w:rPr>
          <w:rFonts w:ascii="Arial" w:eastAsia="Arial" w:hAnsi="Arial" w:cs="Arial"/>
          <w:color w:val="000000"/>
          <w:sz w:val="16"/>
          <w:szCs w:val="16"/>
        </w:rPr>
        <w:t>21</w:t>
      </w:r>
      <w:r w:rsidRPr="00A86571">
        <w:rPr>
          <w:rFonts w:ascii="Arial" w:eastAsia="Arial" w:hAnsi="Arial" w:cs="Arial"/>
          <w:color w:val="000000"/>
          <w:sz w:val="16"/>
          <w:szCs w:val="16"/>
        </w:rPr>
        <w:t xml:space="preserve"> 000,00 €.</w:t>
      </w:r>
    </w:p>
    <w:p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p>
    <w:p w:rsidR="006D27DB" w:rsidRPr="00DA7CDD"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rsidR="006D27DB" w:rsidRPr="00A86571" w:rsidRDefault="006D27DB" w:rsidP="006D27DB">
      <w:pPr>
        <w:spacing w:line="360" w:lineRule="auto"/>
        <w:rPr>
          <w:rFonts w:ascii="Arial" w:hAnsi="Arial" w:cs="Arial"/>
          <w:sz w:val="16"/>
          <w:szCs w:val="16"/>
        </w:rPr>
      </w:pPr>
    </w:p>
    <w:p w:rsidR="006D27DB" w:rsidRPr="00144118" w:rsidRDefault="006D27DB" w:rsidP="006D27DB">
      <w:pPr>
        <w:spacing w:line="360" w:lineRule="auto"/>
        <w:rPr>
          <w:rFonts w:ascii="Arial" w:hAnsi="Arial" w:cs="Arial"/>
          <w:b/>
          <w:i/>
          <w:iCs/>
          <w:sz w:val="16"/>
          <w:szCs w:val="16"/>
          <w:u w:val="single"/>
        </w:rPr>
      </w:pPr>
      <w:r w:rsidRPr="00144118">
        <w:rPr>
          <w:rFonts w:ascii="Arial" w:hAnsi="Arial" w:cs="Arial"/>
          <w:b/>
          <w:i/>
          <w:iCs/>
          <w:sz w:val="16"/>
          <w:szCs w:val="16"/>
          <w:u w:val="single"/>
        </w:rPr>
        <w:t>I. ZAMAWIAJĄCY</w:t>
      </w:r>
    </w:p>
    <w:p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Dział Zamówień Publicznych i Zaopatrzenia</w:t>
      </w:r>
    </w:p>
    <w:p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31-826 Kraków, os. Złotej Jesieni 1</w:t>
      </w:r>
    </w:p>
    <w:p w:rsidR="006D27DB" w:rsidRPr="00916FF5" w:rsidRDefault="006D27DB" w:rsidP="006D27DB">
      <w:pPr>
        <w:spacing w:line="360" w:lineRule="auto"/>
        <w:rPr>
          <w:rFonts w:ascii="Arial" w:hAnsi="Arial" w:cs="Arial"/>
          <w:sz w:val="16"/>
          <w:szCs w:val="16"/>
        </w:rPr>
      </w:pPr>
      <w:r w:rsidRPr="00916FF5">
        <w:rPr>
          <w:rFonts w:ascii="Arial" w:hAnsi="Arial" w:cs="Arial"/>
          <w:sz w:val="16"/>
          <w:szCs w:val="16"/>
        </w:rPr>
        <w:t xml:space="preserve">tel. 12 64 68 109, 210, </w:t>
      </w:r>
      <w:proofErr w:type="spellStart"/>
      <w:r w:rsidRPr="00916FF5">
        <w:rPr>
          <w:rFonts w:ascii="Arial" w:hAnsi="Arial" w:cs="Arial"/>
          <w:sz w:val="16"/>
          <w:szCs w:val="16"/>
        </w:rPr>
        <w:t>fax</w:t>
      </w:r>
      <w:proofErr w:type="spellEnd"/>
      <w:r w:rsidRPr="00916FF5">
        <w:rPr>
          <w:rFonts w:ascii="Arial" w:hAnsi="Arial" w:cs="Arial"/>
          <w:sz w:val="16"/>
          <w:szCs w:val="16"/>
        </w:rPr>
        <w:t xml:space="preserve"> 12 64 68 173, 930</w:t>
      </w:r>
    </w:p>
    <w:p w:rsidR="006D27DB" w:rsidRPr="00916FF5" w:rsidRDefault="006D27DB" w:rsidP="006D27DB">
      <w:pPr>
        <w:spacing w:line="360" w:lineRule="auto"/>
        <w:rPr>
          <w:rFonts w:ascii="Arial" w:hAnsi="Arial" w:cs="Arial"/>
          <w:sz w:val="16"/>
          <w:szCs w:val="16"/>
        </w:rPr>
      </w:pPr>
      <w:r w:rsidRPr="00916FF5">
        <w:rPr>
          <w:rFonts w:ascii="Arial" w:hAnsi="Arial" w:cs="Arial"/>
          <w:sz w:val="16"/>
          <w:szCs w:val="16"/>
        </w:rPr>
        <w:t>REGON: 121188694     NIP: 678 31 05 119</w:t>
      </w:r>
    </w:p>
    <w:p w:rsidR="006D27DB" w:rsidRPr="00916FF5" w:rsidRDefault="006D27DB" w:rsidP="006D27DB">
      <w:pPr>
        <w:spacing w:line="360" w:lineRule="auto"/>
        <w:rPr>
          <w:rFonts w:ascii="Arial" w:hAnsi="Arial" w:cs="Arial"/>
          <w:sz w:val="16"/>
          <w:szCs w:val="16"/>
        </w:rPr>
      </w:pPr>
      <w:r w:rsidRPr="00916FF5">
        <w:rPr>
          <w:rFonts w:ascii="Arial" w:hAnsi="Arial" w:cs="Arial"/>
          <w:sz w:val="16"/>
          <w:szCs w:val="16"/>
        </w:rPr>
        <w:t>KRS: 0000352784</w:t>
      </w:r>
    </w:p>
    <w:p w:rsidR="006D27DB" w:rsidRPr="00A86571" w:rsidRDefault="006D27DB" w:rsidP="006D27DB">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6D27DB" w:rsidRPr="00DA7CDD" w:rsidRDefault="008C2269" w:rsidP="00AC630B">
      <w:pPr>
        <w:numPr>
          <w:ilvl w:val="0"/>
          <w:numId w:val="3"/>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0" w:history="1">
        <w:r w:rsidR="006D27DB" w:rsidRPr="00DA7CDD">
          <w:rPr>
            <w:rStyle w:val="Hipercze"/>
            <w:rFonts w:ascii="Arial" w:eastAsia="Arial" w:hAnsi="Arial" w:cs="Arial"/>
            <w:sz w:val="16"/>
            <w:szCs w:val="16"/>
          </w:rPr>
          <w:t>https://ezamowienia.gov.pl</w:t>
        </w:r>
      </w:hyperlink>
    </w:p>
    <w:p w:rsidR="006D27DB" w:rsidRPr="00DA7CDD" w:rsidRDefault="008C2269" w:rsidP="00AC630B">
      <w:pPr>
        <w:numPr>
          <w:ilvl w:val="0"/>
          <w:numId w:val="3"/>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1">
        <w:r w:rsidR="006D27DB" w:rsidRPr="00DA7CDD">
          <w:rPr>
            <w:rFonts w:ascii="Arial" w:eastAsia="Arial" w:hAnsi="Arial" w:cs="Arial"/>
            <w:color w:val="0000FF"/>
            <w:sz w:val="16"/>
            <w:szCs w:val="16"/>
            <w:u w:val="single"/>
          </w:rPr>
          <w:t>www.szpitalrydygier.pl</w:t>
        </w:r>
      </w:hyperlink>
    </w:p>
    <w:p w:rsidR="006D27DB" w:rsidRPr="005F55EE" w:rsidRDefault="006D27DB" w:rsidP="006D27DB">
      <w:pPr>
        <w:spacing w:line="360" w:lineRule="auto"/>
        <w:rPr>
          <w:rFonts w:ascii="Arial" w:hAnsi="Arial" w:cs="Arial"/>
          <w:sz w:val="16"/>
          <w:szCs w:val="16"/>
        </w:rPr>
      </w:pP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 OSOBY UPRAWNIONE DO KONTAKTU:</w:t>
      </w:r>
    </w:p>
    <w:p w:rsidR="006D27DB" w:rsidRPr="00350D94" w:rsidRDefault="006D27DB" w:rsidP="00D10320">
      <w:pPr>
        <w:numPr>
          <w:ilvl w:val="0"/>
          <w:numId w:val="23"/>
        </w:numPr>
        <w:spacing w:line="360" w:lineRule="auto"/>
        <w:ind w:left="360"/>
        <w:jc w:val="both"/>
        <w:rPr>
          <w:rFonts w:ascii="Arial" w:hAnsi="Arial" w:cs="Arial"/>
          <w:sz w:val="16"/>
          <w:szCs w:val="16"/>
        </w:rPr>
      </w:pPr>
      <w:r w:rsidRPr="00350D94">
        <w:rPr>
          <w:rFonts w:ascii="Arial" w:hAnsi="Arial" w:cs="Arial"/>
          <w:sz w:val="16"/>
          <w:szCs w:val="16"/>
        </w:rPr>
        <w:t>W zakresie formalnym:</w:t>
      </w:r>
    </w:p>
    <w:p w:rsidR="006D27DB" w:rsidRPr="0019609E" w:rsidRDefault="00916FF5" w:rsidP="00D10320">
      <w:pPr>
        <w:numPr>
          <w:ilvl w:val="0"/>
          <w:numId w:val="24"/>
        </w:numPr>
        <w:spacing w:line="360" w:lineRule="auto"/>
        <w:ind w:left="360"/>
        <w:jc w:val="both"/>
        <w:rPr>
          <w:rFonts w:ascii="Arial" w:hAnsi="Arial" w:cs="Arial"/>
          <w:sz w:val="16"/>
          <w:szCs w:val="16"/>
          <w:u w:val="single"/>
          <w:lang w:val="en-US"/>
        </w:rPr>
      </w:pPr>
      <w:proofErr w:type="spellStart"/>
      <w:r>
        <w:rPr>
          <w:rFonts w:ascii="Arial" w:hAnsi="Arial" w:cs="Arial"/>
          <w:sz w:val="16"/>
          <w:szCs w:val="16"/>
          <w:lang w:val="en-US"/>
        </w:rPr>
        <w:t>Ewelina</w:t>
      </w:r>
      <w:proofErr w:type="spellEnd"/>
      <w:r>
        <w:rPr>
          <w:rFonts w:ascii="Arial" w:hAnsi="Arial" w:cs="Arial"/>
          <w:sz w:val="16"/>
          <w:szCs w:val="16"/>
          <w:lang w:val="en-US"/>
        </w:rPr>
        <w:t xml:space="preserve"> </w:t>
      </w:r>
      <w:proofErr w:type="spellStart"/>
      <w:r>
        <w:rPr>
          <w:rFonts w:ascii="Arial" w:hAnsi="Arial" w:cs="Arial"/>
          <w:sz w:val="16"/>
          <w:szCs w:val="16"/>
          <w:lang w:val="en-US"/>
        </w:rPr>
        <w:t>Rusinek</w:t>
      </w:r>
      <w:proofErr w:type="spellEnd"/>
      <w:r w:rsidR="006D27DB" w:rsidRPr="0019609E">
        <w:rPr>
          <w:rFonts w:ascii="Arial" w:hAnsi="Arial" w:cs="Arial"/>
          <w:sz w:val="16"/>
          <w:szCs w:val="16"/>
          <w:lang w:val="en-US"/>
        </w:rPr>
        <w:t xml:space="preserve">: </w:t>
      </w:r>
      <w:r>
        <w:rPr>
          <w:rFonts w:ascii="Arial" w:hAnsi="Arial" w:cs="Arial"/>
          <w:color w:val="0000FF"/>
          <w:sz w:val="16"/>
          <w:szCs w:val="16"/>
          <w:u w:val="single"/>
          <w:lang w:val="en-US"/>
        </w:rPr>
        <w:t>erusinek</w:t>
      </w:r>
      <w:r w:rsidR="006D27DB" w:rsidRPr="0019609E">
        <w:rPr>
          <w:rFonts w:ascii="Arial" w:hAnsi="Arial" w:cs="Arial"/>
          <w:color w:val="0000FF"/>
          <w:sz w:val="16"/>
          <w:szCs w:val="16"/>
          <w:u w:val="single"/>
          <w:lang w:val="en-US"/>
        </w:rPr>
        <w:t>@rydygierkrakow.pl</w:t>
      </w:r>
      <w:r w:rsidR="0074450F">
        <w:rPr>
          <w:rFonts w:ascii="Arial" w:hAnsi="Arial" w:cs="Arial"/>
          <w:sz w:val="16"/>
          <w:szCs w:val="16"/>
        </w:rPr>
        <w:t>,</w:t>
      </w:r>
      <w:r w:rsidR="0074450F" w:rsidRPr="00350D94">
        <w:rPr>
          <w:rFonts w:ascii="Arial" w:hAnsi="Arial" w:cs="Arial"/>
          <w:sz w:val="16"/>
          <w:szCs w:val="16"/>
        </w:rPr>
        <w:t xml:space="preserve"> tel. 12 64 68 2</w:t>
      </w:r>
      <w:r>
        <w:rPr>
          <w:rFonts w:ascii="Arial" w:hAnsi="Arial" w:cs="Arial"/>
          <w:sz w:val="16"/>
          <w:szCs w:val="16"/>
        </w:rPr>
        <w:t>10</w:t>
      </w:r>
    </w:p>
    <w:p w:rsidR="006D27DB" w:rsidRPr="00350D94" w:rsidRDefault="006D27DB" w:rsidP="00D10320">
      <w:pPr>
        <w:numPr>
          <w:ilvl w:val="0"/>
          <w:numId w:val="23"/>
        </w:numPr>
        <w:spacing w:line="360" w:lineRule="auto"/>
        <w:ind w:left="360"/>
        <w:jc w:val="both"/>
        <w:rPr>
          <w:rFonts w:ascii="Arial" w:hAnsi="Arial" w:cs="Arial"/>
          <w:sz w:val="16"/>
          <w:szCs w:val="16"/>
        </w:rPr>
      </w:pPr>
      <w:r w:rsidRPr="00350D94">
        <w:rPr>
          <w:rFonts w:ascii="Arial" w:hAnsi="Arial" w:cs="Arial"/>
          <w:sz w:val="16"/>
          <w:szCs w:val="16"/>
        </w:rPr>
        <w:t>W zakresie merytorycznym:</w:t>
      </w:r>
    </w:p>
    <w:p w:rsidR="006D27DB" w:rsidRPr="00350D94" w:rsidRDefault="00916FF5" w:rsidP="00D10320">
      <w:pPr>
        <w:numPr>
          <w:ilvl w:val="0"/>
          <w:numId w:val="24"/>
        </w:numPr>
        <w:spacing w:line="360" w:lineRule="auto"/>
        <w:ind w:left="360"/>
        <w:jc w:val="both"/>
        <w:rPr>
          <w:rFonts w:ascii="Arial" w:hAnsi="Arial" w:cs="Arial"/>
          <w:sz w:val="16"/>
          <w:szCs w:val="16"/>
        </w:rPr>
      </w:pPr>
      <w:r>
        <w:rPr>
          <w:rFonts w:ascii="Arial" w:hAnsi="Arial" w:cs="Arial"/>
          <w:sz w:val="16"/>
          <w:szCs w:val="16"/>
        </w:rPr>
        <w:t>Dominik Seweryn</w:t>
      </w:r>
      <w:r w:rsidR="0074450F">
        <w:rPr>
          <w:rFonts w:ascii="Arial" w:hAnsi="Arial" w:cs="Arial"/>
          <w:sz w:val="16"/>
          <w:szCs w:val="16"/>
        </w:rPr>
        <w:t xml:space="preserve">: </w:t>
      </w:r>
      <w:hyperlink r:id="rId12" w:history="1">
        <w:r w:rsidRPr="00596D4A">
          <w:rPr>
            <w:rStyle w:val="Hipercze"/>
            <w:rFonts w:ascii="Arial" w:hAnsi="Arial" w:cs="Arial"/>
            <w:sz w:val="16"/>
            <w:szCs w:val="16"/>
          </w:rPr>
          <w:t>dseweryn@rydygierkrakow.pl</w:t>
        </w:r>
      </w:hyperlink>
      <w:r w:rsidR="006D27DB">
        <w:rPr>
          <w:rFonts w:ascii="Arial" w:hAnsi="Arial" w:cs="Arial"/>
          <w:sz w:val="16"/>
          <w:szCs w:val="16"/>
        </w:rPr>
        <w:t>,</w:t>
      </w:r>
      <w:r w:rsidR="006D27DB" w:rsidRPr="00350D94">
        <w:rPr>
          <w:rFonts w:ascii="Arial" w:hAnsi="Arial" w:cs="Arial"/>
          <w:sz w:val="16"/>
          <w:szCs w:val="16"/>
        </w:rPr>
        <w:t xml:space="preserve"> tel. 12 64 68 </w:t>
      </w:r>
      <w:r w:rsidR="007945B8">
        <w:rPr>
          <w:rFonts w:ascii="Arial" w:hAnsi="Arial" w:cs="Arial"/>
          <w:sz w:val="16"/>
          <w:szCs w:val="16"/>
        </w:rPr>
        <w:t>005</w:t>
      </w:r>
    </w:p>
    <w:p w:rsidR="006D27DB" w:rsidRPr="00350D94" w:rsidRDefault="006D27DB" w:rsidP="006D27DB">
      <w:pPr>
        <w:spacing w:line="360" w:lineRule="auto"/>
        <w:ind w:left="720"/>
        <w:jc w:val="both"/>
        <w:rPr>
          <w:rFonts w:ascii="Arial" w:hAnsi="Arial" w:cs="Arial"/>
          <w:sz w:val="16"/>
          <w:szCs w:val="16"/>
        </w:rPr>
      </w:pP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III. PRZEDMIOT ZAMÓWIENIA</w:t>
      </w:r>
    </w:p>
    <w:p w:rsidR="003619CA" w:rsidRPr="0074450F" w:rsidRDefault="003619CA" w:rsidP="00D10320">
      <w:pPr>
        <w:numPr>
          <w:ilvl w:val="0"/>
          <w:numId w:val="34"/>
        </w:numPr>
        <w:pBdr>
          <w:top w:val="nil"/>
          <w:left w:val="nil"/>
          <w:bottom w:val="nil"/>
          <w:right w:val="nil"/>
          <w:between w:val="nil"/>
        </w:pBdr>
        <w:spacing w:line="360" w:lineRule="auto"/>
        <w:jc w:val="both"/>
        <w:rPr>
          <w:rFonts w:ascii="Arial" w:eastAsia="Arial" w:hAnsi="Arial" w:cs="Arial"/>
          <w:b/>
          <w:bCs/>
          <w:color w:val="000000"/>
          <w:sz w:val="16"/>
          <w:szCs w:val="16"/>
        </w:rPr>
      </w:pPr>
      <w:r w:rsidRPr="003619CA">
        <w:rPr>
          <w:rFonts w:ascii="Arial" w:eastAsia="Arial" w:hAnsi="Arial" w:cs="Arial"/>
          <w:color w:val="000000"/>
          <w:sz w:val="16"/>
          <w:szCs w:val="16"/>
        </w:rPr>
        <w:t xml:space="preserve">Przedmiotem zamówienia jest </w:t>
      </w:r>
      <w:r w:rsidR="002E025B">
        <w:rPr>
          <w:rFonts w:ascii="Arial" w:eastAsia="Arial" w:hAnsi="Arial" w:cs="Arial"/>
          <w:b/>
          <w:bCs/>
          <w:color w:val="000000"/>
          <w:sz w:val="16"/>
          <w:szCs w:val="16"/>
        </w:rPr>
        <w:t>świadczenia u</w:t>
      </w:r>
      <w:r w:rsidR="002E025B" w:rsidRPr="002E025B">
        <w:rPr>
          <w:rFonts w:ascii="Arial" w:eastAsia="Arial" w:hAnsi="Arial" w:cs="Arial"/>
          <w:b/>
          <w:bCs/>
          <w:color w:val="000000"/>
          <w:sz w:val="16"/>
          <w:szCs w:val="16"/>
        </w:rPr>
        <w:t>sług</w:t>
      </w:r>
      <w:r w:rsidR="002E025B">
        <w:rPr>
          <w:rFonts w:ascii="Arial" w:eastAsia="Arial" w:hAnsi="Arial" w:cs="Arial"/>
          <w:b/>
          <w:bCs/>
          <w:color w:val="000000"/>
          <w:sz w:val="16"/>
          <w:szCs w:val="16"/>
        </w:rPr>
        <w:t xml:space="preserve">i </w:t>
      </w:r>
      <w:r w:rsidR="00D10320">
        <w:rPr>
          <w:rFonts w:ascii="Arial" w:eastAsia="Arial" w:hAnsi="Arial" w:cs="Arial"/>
          <w:b/>
          <w:bCs/>
          <w:color w:val="000000"/>
          <w:sz w:val="16"/>
          <w:szCs w:val="16"/>
        </w:rPr>
        <w:t xml:space="preserve"> w </w:t>
      </w:r>
      <w:r w:rsidR="002E025B">
        <w:rPr>
          <w:rFonts w:ascii="Arial" w:eastAsia="Arial" w:hAnsi="Arial" w:cs="Arial"/>
          <w:b/>
          <w:bCs/>
          <w:color w:val="000000"/>
          <w:sz w:val="16"/>
          <w:szCs w:val="16"/>
        </w:rPr>
        <w:t>z</w:t>
      </w:r>
      <w:r w:rsidR="002E025B" w:rsidRPr="002E025B">
        <w:rPr>
          <w:rFonts w:ascii="Arial" w:eastAsia="Arial" w:hAnsi="Arial" w:cs="Arial"/>
          <w:b/>
          <w:bCs/>
          <w:color w:val="000000"/>
          <w:sz w:val="16"/>
          <w:szCs w:val="16"/>
        </w:rPr>
        <w:t>akresie  Systemu Zarządzania</w:t>
      </w:r>
      <w:r w:rsidR="00D10320">
        <w:rPr>
          <w:rFonts w:ascii="Arial" w:eastAsia="Arial" w:hAnsi="Arial" w:cs="Arial"/>
          <w:b/>
          <w:bCs/>
          <w:color w:val="000000"/>
          <w:sz w:val="16"/>
          <w:szCs w:val="16"/>
        </w:rPr>
        <w:t xml:space="preserve"> Bezpieczeństwem Informacji (SZBI</w:t>
      </w:r>
      <w:r w:rsidR="002E025B" w:rsidRPr="002E025B">
        <w:rPr>
          <w:rFonts w:ascii="Arial" w:eastAsia="Arial" w:hAnsi="Arial" w:cs="Arial"/>
          <w:b/>
          <w:bCs/>
          <w:color w:val="000000"/>
          <w:sz w:val="16"/>
          <w:szCs w:val="16"/>
        </w:rPr>
        <w:t>)</w:t>
      </w:r>
      <w:r w:rsidR="00DB08F1">
        <w:rPr>
          <w:rFonts w:ascii="Arial" w:eastAsia="Arial" w:hAnsi="Arial" w:cs="Arial"/>
          <w:b/>
          <w:bCs/>
          <w:color w:val="000000"/>
          <w:sz w:val="16"/>
          <w:szCs w:val="16"/>
        </w:rPr>
        <w:t xml:space="preserve"> </w:t>
      </w:r>
      <w:r w:rsidR="0050434E">
        <w:rPr>
          <w:rFonts w:ascii="Arial" w:eastAsia="Arial" w:hAnsi="Arial" w:cs="Arial"/>
          <w:color w:val="000000"/>
          <w:sz w:val="16"/>
          <w:szCs w:val="16"/>
        </w:rPr>
        <w:t xml:space="preserve">w siedzibie </w:t>
      </w:r>
      <w:r w:rsidRPr="0074450F">
        <w:rPr>
          <w:rFonts w:ascii="Arial" w:eastAsia="Arial" w:hAnsi="Arial" w:cs="Arial"/>
          <w:color w:val="000000"/>
          <w:sz w:val="16"/>
          <w:szCs w:val="16"/>
        </w:rPr>
        <w:t>Zamawiającego zgodnie z</w:t>
      </w:r>
      <w:r w:rsidR="00FE0081" w:rsidRPr="0074450F">
        <w:rPr>
          <w:rFonts w:ascii="Arial" w:eastAsia="Arial" w:hAnsi="Arial" w:cs="Arial"/>
          <w:color w:val="000000"/>
          <w:sz w:val="16"/>
          <w:szCs w:val="16"/>
        </w:rPr>
        <w:t> </w:t>
      </w:r>
      <w:r w:rsidRPr="0074450F">
        <w:rPr>
          <w:rFonts w:ascii="Arial" w:eastAsia="Arial" w:hAnsi="Arial" w:cs="Arial"/>
          <w:color w:val="000000"/>
          <w:sz w:val="16"/>
          <w:szCs w:val="16"/>
        </w:rPr>
        <w:t>opisem i</w:t>
      </w:r>
      <w:r w:rsidR="00A01A15" w:rsidRPr="0074450F">
        <w:rPr>
          <w:rFonts w:ascii="Arial" w:eastAsia="Arial" w:hAnsi="Arial" w:cs="Arial"/>
          <w:color w:val="000000"/>
          <w:sz w:val="16"/>
          <w:szCs w:val="16"/>
        </w:rPr>
        <w:t> </w:t>
      </w:r>
      <w:r w:rsidRPr="0074450F">
        <w:rPr>
          <w:rFonts w:ascii="Arial" w:eastAsia="Arial" w:hAnsi="Arial" w:cs="Arial"/>
          <w:color w:val="000000"/>
          <w:sz w:val="16"/>
          <w:szCs w:val="16"/>
        </w:rPr>
        <w:t xml:space="preserve">wymaganiami </w:t>
      </w:r>
      <w:r w:rsidR="005936AD" w:rsidRPr="0074450F">
        <w:rPr>
          <w:rFonts w:ascii="Arial" w:eastAsia="Arial" w:hAnsi="Arial" w:cs="Arial"/>
          <w:color w:val="000000"/>
          <w:sz w:val="16"/>
          <w:szCs w:val="16"/>
        </w:rPr>
        <w:t xml:space="preserve">wg listy </w:t>
      </w:r>
      <w:r w:rsidRPr="0074450F">
        <w:rPr>
          <w:rFonts w:ascii="Arial" w:eastAsia="Arial" w:hAnsi="Arial" w:cs="Arial"/>
          <w:color w:val="000000"/>
          <w:sz w:val="16"/>
          <w:szCs w:val="16"/>
        </w:rPr>
        <w:t>zawart</w:t>
      </w:r>
      <w:r w:rsidR="005936AD" w:rsidRPr="0074450F">
        <w:rPr>
          <w:rFonts w:ascii="Arial" w:eastAsia="Arial" w:hAnsi="Arial" w:cs="Arial"/>
          <w:color w:val="000000"/>
          <w:sz w:val="16"/>
          <w:szCs w:val="16"/>
        </w:rPr>
        <w:t>ej</w:t>
      </w:r>
      <w:r w:rsidRPr="0074450F">
        <w:rPr>
          <w:rFonts w:ascii="Arial" w:eastAsia="Arial" w:hAnsi="Arial" w:cs="Arial"/>
          <w:color w:val="000000"/>
          <w:sz w:val="16"/>
          <w:szCs w:val="16"/>
        </w:rPr>
        <w:t xml:space="preserve"> w</w:t>
      </w:r>
      <w:r w:rsidR="000700CC" w:rsidRPr="0074450F">
        <w:rPr>
          <w:rFonts w:ascii="Arial" w:eastAsia="Arial" w:hAnsi="Arial" w:cs="Arial"/>
          <w:color w:val="000000"/>
          <w:sz w:val="16"/>
          <w:szCs w:val="16"/>
        </w:rPr>
        <w:t> </w:t>
      </w:r>
      <w:r w:rsidRPr="0074450F">
        <w:rPr>
          <w:rFonts w:ascii="Arial" w:eastAsia="Arial" w:hAnsi="Arial" w:cs="Arial"/>
          <w:b/>
          <w:bCs/>
          <w:color w:val="000000"/>
          <w:sz w:val="16"/>
          <w:szCs w:val="16"/>
        </w:rPr>
        <w:t>Załączniku nr 1do nin. Specyfikacji</w:t>
      </w:r>
      <w:r w:rsidR="00D44BD3" w:rsidRPr="0074450F">
        <w:rPr>
          <w:rFonts w:ascii="Arial" w:eastAsia="Arial" w:hAnsi="Arial" w:cs="Arial"/>
          <w:color w:val="000000"/>
          <w:sz w:val="16"/>
          <w:szCs w:val="16"/>
        </w:rPr>
        <w:t>.</w:t>
      </w:r>
    </w:p>
    <w:p w:rsidR="006D27DB" w:rsidRPr="00960F78" w:rsidRDefault="006D27DB" w:rsidP="00D10320">
      <w:pPr>
        <w:numPr>
          <w:ilvl w:val="0"/>
          <w:numId w:val="34"/>
        </w:numPr>
        <w:pBdr>
          <w:top w:val="nil"/>
          <w:left w:val="nil"/>
          <w:bottom w:val="nil"/>
          <w:right w:val="nil"/>
          <w:between w:val="nil"/>
        </w:pBdr>
        <w:spacing w:line="360" w:lineRule="auto"/>
        <w:ind w:left="357" w:hanging="357"/>
        <w:jc w:val="both"/>
        <w:rPr>
          <w:rFonts w:ascii="Arial" w:eastAsia="Arial" w:hAnsi="Arial" w:cs="Arial"/>
          <w:sz w:val="16"/>
          <w:szCs w:val="16"/>
        </w:rPr>
      </w:pPr>
      <w:r w:rsidRPr="00960F78">
        <w:rPr>
          <w:rFonts w:ascii="Arial" w:eastAsia="Arial" w:hAnsi="Arial" w:cs="Arial"/>
          <w:color w:val="000000"/>
          <w:sz w:val="16"/>
          <w:szCs w:val="16"/>
        </w:rPr>
        <w:t>Oferty nie posiadające pełnego zakresu przedmiotu zamówienia zostaną odrzucone.</w:t>
      </w:r>
    </w:p>
    <w:p w:rsidR="006D27DB" w:rsidRPr="007945B8" w:rsidRDefault="006D27DB" w:rsidP="00D10320">
      <w:pPr>
        <w:numPr>
          <w:ilvl w:val="0"/>
          <w:numId w:val="34"/>
        </w:numPr>
        <w:pBdr>
          <w:top w:val="nil"/>
          <w:left w:val="nil"/>
          <w:bottom w:val="nil"/>
          <w:right w:val="nil"/>
          <w:between w:val="nil"/>
        </w:pBdr>
        <w:spacing w:line="360" w:lineRule="auto"/>
        <w:ind w:left="357" w:hanging="357"/>
        <w:jc w:val="both"/>
        <w:rPr>
          <w:rFonts w:ascii="Arial" w:eastAsia="Arial" w:hAnsi="Arial" w:cs="Arial"/>
          <w:b/>
          <w:sz w:val="16"/>
          <w:szCs w:val="16"/>
        </w:rPr>
      </w:pPr>
      <w:r w:rsidRPr="00F5741F">
        <w:rPr>
          <w:rFonts w:ascii="Arial" w:eastAsia="Arial" w:hAnsi="Arial" w:cs="Arial"/>
          <w:color w:val="000000"/>
          <w:sz w:val="16"/>
          <w:szCs w:val="16"/>
        </w:rPr>
        <w:t xml:space="preserve">Pozostałe warunki zamówienia określa projekt umowy, stanowiący </w:t>
      </w:r>
      <w:r w:rsidR="00FC4E6C">
        <w:rPr>
          <w:rFonts w:ascii="Arial" w:eastAsia="Arial" w:hAnsi="Arial" w:cs="Arial"/>
          <w:b/>
          <w:color w:val="000000"/>
          <w:sz w:val="16"/>
          <w:szCs w:val="16"/>
        </w:rPr>
        <w:t>Z</w:t>
      </w:r>
      <w:r>
        <w:rPr>
          <w:rFonts w:ascii="Arial" w:eastAsia="Arial" w:hAnsi="Arial" w:cs="Arial"/>
          <w:b/>
          <w:color w:val="000000"/>
          <w:sz w:val="16"/>
          <w:szCs w:val="16"/>
        </w:rPr>
        <w:t xml:space="preserve">ałącznik nr 3 </w:t>
      </w:r>
      <w:r w:rsidRPr="00F5741F">
        <w:rPr>
          <w:rFonts w:ascii="Arial" w:eastAsia="Arial" w:hAnsi="Arial" w:cs="Arial"/>
          <w:b/>
          <w:color w:val="000000"/>
          <w:sz w:val="16"/>
          <w:szCs w:val="16"/>
        </w:rPr>
        <w:t xml:space="preserve">do </w:t>
      </w:r>
      <w:r>
        <w:rPr>
          <w:rFonts w:ascii="Arial" w:eastAsia="Arial" w:hAnsi="Arial" w:cs="Arial"/>
          <w:b/>
          <w:color w:val="000000"/>
          <w:sz w:val="16"/>
          <w:szCs w:val="16"/>
        </w:rPr>
        <w:t>Specyfikacji</w:t>
      </w:r>
      <w:r w:rsidRPr="00F5741F">
        <w:rPr>
          <w:rFonts w:ascii="Arial" w:eastAsia="Arial" w:hAnsi="Arial" w:cs="Arial"/>
          <w:b/>
          <w:color w:val="000000"/>
          <w:sz w:val="16"/>
          <w:szCs w:val="16"/>
        </w:rPr>
        <w:t>.</w:t>
      </w:r>
    </w:p>
    <w:p w:rsidR="007945B8" w:rsidRDefault="007945B8" w:rsidP="007945B8">
      <w:pPr>
        <w:pStyle w:val="Default"/>
        <w:spacing w:line="360" w:lineRule="auto"/>
        <w:jc w:val="both"/>
        <w:rPr>
          <w:sz w:val="16"/>
          <w:szCs w:val="16"/>
          <w:u w:val="single"/>
        </w:rPr>
      </w:pPr>
    </w:p>
    <w:p w:rsidR="0063657A" w:rsidRPr="00FF0D82" w:rsidRDefault="0063657A" w:rsidP="0063657A">
      <w:pPr>
        <w:spacing w:line="360" w:lineRule="auto"/>
        <w:jc w:val="both"/>
        <w:rPr>
          <w:rFonts w:ascii="Arial" w:eastAsia="Arial" w:hAnsi="Arial" w:cs="Arial"/>
          <w:color w:val="000000"/>
          <w:sz w:val="16"/>
          <w:szCs w:val="16"/>
          <w:u w:val="single"/>
        </w:rPr>
      </w:pPr>
      <w:r w:rsidRPr="00FF0D82">
        <w:rPr>
          <w:rFonts w:ascii="Arial" w:eastAsia="Arial" w:hAnsi="Arial" w:cs="Arial"/>
          <w:color w:val="000000"/>
          <w:sz w:val="16"/>
          <w:szCs w:val="16"/>
          <w:u w:val="single"/>
        </w:rPr>
        <w:t>Dofinansowanie zamówienia w ramach Projektu: „</w:t>
      </w:r>
      <w:r w:rsidR="00FF0D82" w:rsidRPr="00FF0D82">
        <w:rPr>
          <w:rFonts w:ascii="Arial" w:eastAsia="Arial" w:hAnsi="Arial" w:cs="Arial"/>
          <w:color w:val="000000"/>
          <w:sz w:val="16"/>
          <w:szCs w:val="16"/>
          <w:u w:val="single"/>
        </w:rPr>
        <w:t xml:space="preserve">Rozwój e-usług medycznych, cyfryzacja i poprawa poziomu </w:t>
      </w:r>
      <w:proofErr w:type="spellStart"/>
      <w:r w:rsidR="00FF0D82" w:rsidRPr="00FF0D82">
        <w:rPr>
          <w:rFonts w:ascii="Arial" w:eastAsia="Arial" w:hAnsi="Arial" w:cs="Arial"/>
          <w:color w:val="000000"/>
          <w:sz w:val="16"/>
          <w:szCs w:val="16"/>
          <w:u w:val="single"/>
        </w:rPr>
        <w:t>cyberbezpieczeństwa</w:t>
      </w:r>
      <w:proofErr w:type="spellEnd"/>
      <w:r w:rsidR="00FF0D82" w:rsidRPr="00FF0D82">
        <w:rPr>
          <w:rFonts w:ascii="Arial" w:eastAsia="Arial" w:hAnsi="Arial" w:cs="Arial"/>
          <w:color w:val="000000"/>
          <w:sz w:val="16"/>
          <w:szCs w:val="16"/>
          <w:u w:val="single"/>
        </w:rPr>
        <w:t xml:space="preserve"> procesów medycznych i administracyjnych związanych z udzielaniem świadczeń opieki zdrowotnej w Szpitalu Specjalistycznym im. Ludwika Rydygiera w Krakowie Sp. z o.o.</w:t>
      </w:r>
    </w:p>
    <w:p w:rsidR="00FF0D82" w:rsidRDefault="00FF0D82" w:rsidP="0063657A">
      <w:pPr>
        <w:spacing w:line="360" w:lineRule="auto"/>
        <w:jc w:val="both"/>
        <w:rPr>
          <w:rFonts w:ascii="Arial" w:eastAsia="Arial" w:hAnsi="Arial" w:cs="Arial"/>
          <w:color w:val="000000"/>
          <w:sz w:val="16"/>
          <w:szCs w:val="16"/>
          <w:u w:val="single"/>
        </w:rPr>
      </w:pPr>
    </w:p>
    <w:p w:rsidR="0063657A" w:rsidRDefault="0063657A" w:rsidP="0063657A">
      <w:pPr>
        <w:spacing w:line="360" w:lineRule="auto"/>
        <w:jc w:val="both"/>
        <w:rPr>
          <w:rFonts w:ascii="Arial" w:eastAsia="Arial" w:hAnsi="Arial" w:cs="Arial"/>
          <w:color w:val="000000"/>
          <w:sz w:val="16"/>
          <w:szCs w:val="16"/>
          <w:u w:val="single"/>
        </w:rPr>
      </w:pPr>
      <w:r>
        <w:rPr>
          <w:rFonts w:ascii="Arial" w:eastAsia="Arial" w:hAnsi="Arial" w:cs="Arial"/>
          <w:color w:val="000000"/>
          <w:sz w:val="16"/>
          <w:szCs w:val="16"/>
          <w:u w:val="single"/>
        </w:rPr>
        <w:t xml:space="preserve">UWAGA: Zamawiający zastrzega możliwość unieważnienia postępowania o udzielenia zamówienia, w przypadku nieprzyznania środków, które Zamawiający zamierzał przeznaczyć na sfinansowanie zamówienia (art. 257 ustawy </w:t>
      </w:r>
      <w:proofErr w:type="spellStart"/>
      <w:r>
        <w:rPr>
          <w:rFonts w:ascii="Arial" w:eastAsia="Arial" w:hAnsi="Arial" w:cs="Arial"/>
          <w:color w:val="000000"/>
          <w:sz w:val="16"/>
          <w:szCs w:val="16"/>
          <w:u w:val="single"/>
        </w:rPr>
        <w:t>Pzp</w:t>
      </w:r>
      <w:proofErr w:type="spellEnd"/>
      <w:r>
        <w:rPr>
          <w:rFonts w:ascii="Arial" w:eastAsia="Arial" w:hAnsi="Arial" w:cs="Arial"/>
          <w:color w:val="000000"/>
          <w:sz w:val="16"/>
          <w:szCs w:val="16"/>
          <w:u w:val="single"/>
        </w:rPr>
        <w:t>).</w:t>
      </w:r>
    </w:p>
    <w:p w:rsidR="006D27DB" w:rsidRPr="006D4DAC" w:rsidRDefault="006D27DB" w:rsidP="006D27DB">
      <w:pPr>
        <w:tabs>
          <w:tab w:val="left" w:pos="284"/>
        </w:tabs>
        <w:autoSpaceDE w:val="0"/>
        <w:autoSpaceDN w:val="0"/>
        <w:adjustRightInd w:val="0"/>
        <w:spacing w:line="360" w:lineRule="auto"/>
        <w:ind w:left="284"/>
        <w:jc w:val="both"/>
        <w:rPr>
          <w:rFonts w:ascii="Arial" w:hAnsi="Arial" w:cs="Arial"/>
          <w:i/>
          <w:position w:val="2"/>
          <w:sz w:val="16"/>
          <w:szCs w:val="16"/>
          <w:u w:val="single"/>
        </w:rPr>
      </w:pP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 xml:space="preserve">IV. NUMER POSTĘPOWANIA: </w:t>
      </w:r>
      <w:r w:rsidR="0050434E">
        <w:rPr>
          <w:rFonts w:ascii="Arial" w:hAnsi="Arial" w:cs="Arial"/>
          <w:b/>
          <w:i/>
          <w:iCs/>
          <w:sz w:val="16"/>
          <w:szCs w:val="16"/>
          <w:u w:val="single"/>
        </w:rPr>
        <w:t>227</w:t>
      </w:r>
      <w:r w:rsidR="0074450F">
        <w:rPr>
          <w:rFonts w:ascii="Arial" w:hAnsi="Arial" w:cs="Arial"/>
          <w:b/>
          <w:i/>
          <w:iCs/>
          <w:sz w:val="16"/>
          <w:szCs w:val="16"/>
          <w:u w:val="single"/>
        </w:rPr>
        <w:t>/ZP/2025</w:t>
      </w:r>
    </w:p>
    <w:p w:rsidR="006D27DB" w:rsidRPr="00350D94" w:rsidRDefault="006D27DB" w:rsidP="006D27DB">
      <w:pPr>
        <w:spacing w:line="360" w:lineRule="auto"/>
        <w:jc w:val="both"/>
        <w:rPr>
          <w:rFonts w:ascii="Arial" w:hAnsi="Arial" w:cs="Arial"/>
          <w:sz w:val="16"/>
          <w:szCs w:val="16"/>
        </w:rPr>
      </w:pPr>
      <w:r w:rsidRPr="00350D94">
        <w:rPr>
          <w:rFonts w:ascii="Arial" w:hAnsi="Arial" w:cs="Arial"/>
          <w:sz w:val="16"/>
          <w:szCs w:val="16"/>
        </w:rPr>
        <w:t>Tryb postępowania: TRYB PODSTAWOWY</w:t>
      </w:r>
    </w:p>
    <w:p w:rsidR="006D27DB" w:rsidRDefault="006D27DB" w:rsidP="006D27DB">
      <w:pPr>
        <w:spacing w:line="360" w:lineRule="auto"/>
        <w:jc w:val="both"/>
        <w:rPr>
          <w:rFonts w:ascii="Arial" w:hAnsi="Arial" w:cs="Arial"/>
          <w:i/>
          <w:iCs/>
          <w:sz w:val="16"/>
          <w:szCs w:val="16"/>
        </w:rPr>
      </w:pPr>
    </w:p>
    <w:p w:rsidR="00AE758C" w:rsidRDefault="00AE758C" w:rsidP="006D27DB">
      <w:pPr>
        <w:spacing w:line="360" w:lineRule="auto"/>
        <w:jc w:val="both"/>
        <w:rPr>
          <w:rFonts w:ascii="Arial" w:hAnsi="Arial" w:cs="Arial"/>
          <w:i/>
          <w:iCs/>
          <w:sz w:val="16"/>
          <w:szCs w:val="16"/>
        </w:rPr>
      </w:pPr>
    </w:p>
    <w:p w:rsidR="00AE758C" w:rsidRDefault="00AE758C" w:rsidP="006D27DB">
      <w:pPr>
        <w:spacing w:line="360" w:lineRule="auto"/>
        <w:jc w:val="both"/>
        <w:rPr>
          <w:rFonts w:ascii="Arial" w:hAnsi="Arial" w:cs="Arial"/>
          <w:i/>
          <w:iCs/>
          <w:sz w:val="16"/>
          <w:szCs w:val="16"/>
        </w:rPr>
      </w:pPr>
    </w:p>
    <w:p w:rsidR="00AE758C" w:rsidRPr="00144118" w:rsidRDefault="00AE758C" w:rsidP="006D27DB">
      <w:pPr>
        <w:spacing w:line="360" w:lineRule="auto"/>
        <w:jc w:val="both"/>
        <w:rPr>
          <w:rFonts w:ascii="Arial" w:hAnsi="Arial" w:cs="Arial"/>
          <w:i/>
          <w:iCs/>
          <w:sz w:val="16"/>
          <w:szCs w:val="16"/>
        </w:rPr>
      </w:pP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lastRenderedPageBreak/>
        <w:t>V. OFERTY CZĘŚCIOWE</w:t>
      </w:r>
    </w:p>
    <w:p w:rsidR="0050434E" w:rsidRPr="00AE758C" w:rsidRDefault="004D2CF1" w:rsidP="00AE758C">
      <w:pPr>
        <w:spacing w:line="360" w:lineRule="auto"/>
        <w:jc w:val="both"/>
        <w:rPr>
          <w:rFonts w:ascii="Arial" w:hAnsi="Arial" w:cs="Arial"/>
          <w:sz w:val="16"/>
          <w:szCs w:val="16"/>
        </w:rPr>
      </w:pPr>
      <w:r w:rsidRPr="003E0E7F">
        <w:rPr>
          <w:rFonts w:ascii="Arial" w:hAnsi="Arial" w:cs="Arial"/>
          <w:sz w:val="16"/>
          <w:szCs w:val="16"/>
        </w:rPr>
        <w:t>Zamawiający nie dopuszcza możliwości składania ofert częściowych. Brak możliwości funkcjonalnego podzielenia zamówienia</w:t>
      </w:r>
      <w:r w:rsidR="00E62DE3">
        <w:rPr>
          <w:rFonts w:ascii="Arial" w:hAnsi="Arial" w:cs="Arial"/>
          <w:sz w:val="16"/>
          <w:szCs w:val="16"/>
        </w:rPr>
        <w:t xml:space="preserve"> </w:t>
      </w:r>
      <w:r w:rsidRPr="003E0E7F">
        <w:rPr>
          <w:rFonts w:ascii="Arial" w:hAnsi="Arial" w:cs="Arial"/>
          <w:sz w:val="16"/>
          <w:szCs w:val="16"/>
        </w:rPr>
        <w:t>na części. Również ze względów technologicznych wykonawczych oraz racjonalnego wydatkowania środków publicznych niema możliwości podzielenia zamówienia. Groziłoby to ograniczeniem konkurencji albo nadmiernymi trudnościami technicznymi,</w:t>
      </w:r>
      <w:r w:rsidR="00E62DE3">
        <w:rPr>
          <w:rFonts w:ascii="Arial" w:hAnsi="Arial" w:cs="Arial"/>
          <w:sz w:val="16"/>
          <w:szCs w:val="16"/>
        </w:rPr>
        <w:t xml:space="preserve"> </w:t>
      </w:r>
      <w:r w:rsidRPr="003E0E7F">
        <w:rPr>
          <w:rFonts w:ascii="Arial" w:hAnsi="Arial" w:cs="Arial"/>
          <w:sz w:val="16"/>
          <w:szCs w:val="16"/>
        </w:rPr>
        <w:t>kosztami wykonania zamówienia, a także potrzebą skoordynowania działań różnych Wykonawców realizujących poszczególne</w:t>
      </w:r>
      <w:r w:rsidR="00E62DE3">
        <w:rPr>
          <w:rFonts w:ascii="Arial" w:hAnsi="Arial" w:cs="Arial"/>
          <w:sz w:val="16"/>
          <w:szCs w:val="16"/>
        </w:rPr>
        <w:t xml:space="preserve"> </w:t>
      </w:r>
      <w:r w:rsidRPr="003E0E7F">
        <w:rPr>
          <w:rFonts w:ascii="Arial" w:hAnsi="Arial" w:cs="Arial"/>
          <w:sz w:val="16"/>
          <w:szCs w:val="16"/>
        </w:rPr>
        <w:t>części zamówienia. Ponadto istniałoby ryzyko niewykonania poszczególnych części zamówienia</w:t>
      </w:r>
      <w:r>
        <w:rPr>
          <w:rFonts w:ascii="Arial" w:hAnsi="Arial" w:cs="Arial"/>
          <w:sz w:val="16"/>
          <w:szCs w:val="16"/>
        </w:rPr>
        <w:t>.</w:t>
      </w:r>
    </w:p>
    <w:p w:rsidR="00AE758C" w:rsidRDefault="00AE758C" w:rsidP="006D27DB">
      <w:pPr>
        <w:pBdr>
          <w:top w:val="nil"/>
          <w:left w:val="nil"/>
          <w:bottom w:val="nil"/>
          <w:right w:val="nil"/>
          <w:between w:val="nil"/>
        </w:pBdr>
        <w:spacing w:line="360" w:lineRule="auto"/>
        <w:jc w:val="both"/>
        <w:rPr>
          <w:rFonts w:ascii="Arial" w:eastAsia="Arial" w:hAnsi="Arial" w:cs="Arial"/>
          <w:b/>
          <w:color w:val="000000"/>
          <w:sz w:val="16"/>
          <w:szCs w:val="16"/>
          <w:u w:val="single"/>
        </w:rPr>
      </w:pPr>
    </w:p>
    <w:p w:rsidR="006D27DB" w:rsidRPr="00144118" w:rsidRDefault="006D27DB" w:rsidP="006D27DB">
      <w:pPr>
        <w:pBdr>
          <w:top w:val="nil"/>
          <w:left w:val="nil"/>
          <w:bottom w:val="nil"/>
          <w:right w:val="nil"/>
          <w:between w:val="nil"/>
        </w:pBdr>
        <w:spacing w:line="360" w:lineRule="auto"/>
        <w:jc w:val="both"/>
        <w:rPr>
          <w:rFonts w:ascii="Arial" w:eastAsia="Arial" w:hAnsi="Arial" w:cs="Arial"/>
          <w:i/>
          <w:iCs/>
          <w:color w:val="000000"/>
          <w:sz w:val="16"/>
          <w:szCs w:val="16"/>
          <w:u w:val="single"/>
        </w:rPr>
      </w:pPr>
      <w:r w:rsidRPr="00144118">
        <w:rPr>
          <w:rFonts w:ascii="Arial" w:eastAsia="Arial" w:hAnsi="Arial" w:cs="Arial"/>
          <w:b/>
          <w:i/>
          <w:iCs/>
          <w:color w:val="000000"/>
          <w:sz w:val="16"/>
          <w:szCs w:val="16"/>
          <w:u w:val="single"/>
        </w:rPr>
        <w:t>VI. ZAMÓWIENIA PODOBNE</w:t>
      </w:r>
    </w:p>
    <w:p w:rsidR="00E4556A"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 i 8 ustawy Prawo zamówień publicznych</w:t>
      </w:r>
      <w:r w:rsidRPr="005F55EE">
        <w:rPr>
          <w:rFonts w:ascii="Arial" w:eastAsia="Arial" w:hAnsi="Arial" w:cs="Arial"/>
          <w:color w:val="000000"/>
          <w:sz w:val="16"/>
          <w:szCs w:val="16"/>
        </w:rPr>
        <w:t>.</w:t>
      </w:r>
    </w:p>
    <w:p w:rsidR="00D10320" w:rsidRPr="00E4556A" w:rsidRDefault="00D10320" w:rsidP="006D27DB">
      <w:pPr>
        <w:pBdr>
          <w:top w:val="nil"/>
          <w:left w:val="nil"/>
          <w:bottom w:val="nil"/>
          <w:right w:val="nil"/>
          <w:between w:val="nil"/>
        </w:pBdr>
        <w:spacing w:line="360" w:lineRule="auto"/>
        <w:jc w:val="both"/>
        <w:rPr>
          <w:rFonts w:ascii="Arial" w:eastAsia="Arial" w:hAnsi="Arial" w:cs="Arial"/>
          <w:color w:val="000000"/>
          <w:sz w:val="16"/>
          <w:szCs w:val="16"/>
        </w:rPr>
      </w:pPr>
    </w:p>
    <w:p w:rsidR="006D27DB" w:rsidRPr="00144118" w:rsidRDefault="006D27DB" w:rsidP="00FE0081">
      <w:pPr>
        <w:spacing w:line="360" w:lineRule="auto"/>
        <w:jc w:val="both"/>
        <w:rPr>
          <w:rFonts w:ascii="Arial" w:hAnsi="Arial" w:cs="Arial"/>
          <w:b/>
          <w:i/>
          <w:iCs/>
          <w:sz w:val="16"/>
          <w:szCs w:val="16"/>
          <w:u w:val="single"/>
        </w:rPr>
      </w:pPr>
      <w:r w:rsidRPr="00144118">
        <w:rPr>
          <w:rFonts w:ascii="Arial" w:hAnsi="Arial" w:cs="Arial"/>
          <w:b/>
          <w:i/>
          <w:iCs/>
          <w:sz w:val="16"/>
          <w:szCs w:val="16"/>
          <w:u w:val="single"/>
        </w:rPr>
        <w:t>VII. WYMAGANY TERMIN I WARUNKI REALIZACJI ZAMÓWIENIA</w:t>
      </w:r>
    </w:p>
    <w:p w:rsidR="00932D8D" w:rsidRDefault="00932D8D" w:rsidP="0074450F">
      <w:pPr>
        <w:spacing w:line="360" w:lineRule="auto"/>
        <w:jc w:val="both"/>
        <w:rPr>
          <w:rFonts w:ascii="Arial" w:eastAsia="Arial" w:hAnsi="Arial" w:cs="Arial"/>
          <w:b/>
          <w:bCs/>
          <w:sz w:val="16"/>
          <w:szCs w:val="16"/>
        </w:rPr>
      </w:pPr>
      <w:r>
        <w:rPr>
          <w:rFonts w:ascii="Arial" w:eastAsia="Arial" w:hAnsi="Arial" w:cs="Arial"/>
          <w:sz w:val="16"/>
          <w:szCs w:val="16"/>
        </w:rPr>
        <w:t xml:space="preserve">Termin realizacji zamówienia </w:t>
      </w:r>
      <w:r w:rsidR="0063657A">
        <w:rPr>
          <w:rFonts w:ascii="Arial" w:eastAsia="Arial" w:hAnsi="Arial" w:cs="Arial"/>
          <w:sz w:val="16"/>
          <w:szCs w:val="16"/>
        </w:rPr>
        <w:t>od daty zawarcia umowy 36 miesięcy.</w:t>
      </w:r>
    </w:p>
    <w:p w:rsidR="0074450F" w:rsidRPr="0074450F" w:rsidRDefault="0074450F" w:rsidP="0074450F">
      <w:pPr>
        <w:spacing w:line="360" w:lineRule="auto"/>
        <w:jc w:val="both"/>
        <w:rPr>
          <w:rFonts w:ascii="Arial" w:eastAsia="Arial" w:hAnsi="Arial" w:cs="Arial"/>
          <w:sz w:val="16"/>
          <w:szCs w:val="16"/>
        </w:rPr>
      </w:pPr>
      <w:r w:rsidRPr="0074450F">
        <w:rPr>
          <w:rFonts w:ascii="Arial" w:eastAsia="Arial" w:hAnsi="Arial" w:cs="Arial"/>
          <w:sz w:val="16"/>
          <w:szCs w:val="16"/>
        </w:rPr>
        <w:t xml:space="preserve"> Miejsce realizacji: </w:t>
      </w:r>
      <w:r w:rsidRPr="0074450F">
        <w:rPr>
          <w:rFonts w:ascii="Arial" w:eastAsia="Arial" w:hAnsi="Arial" w:cs="Arial"/>
          <w:b/>
          <w:bCs/>
          <w:sz w:val="16"/>
          <w:szCs w:val="16"/>
        </w:rPr>
        <w:t>Szpital Specjalistyczny im. Ludwika Rydygiera w Krakowie, os. Złotej Jesieni 1, 31-826 Kraków</w:t>
      </w:r>
      <w:r w:rsidRPr="0074450F">
        <w:rPr>
          <w:rFonts w:ascii="Arial" w:eastAsia="Arial" w:hAnsi="Arial" w:cs="Arial"/>
          <w:sz w:val="16"/>
          <w:szCs w:val="16"/>
        </w:rPr>
        <w:t>.</w:t>
      </w:r>
    </w:p>
    <w:p w:rsidR="0074450F" w:rsidRDefault="0074450F" w:rsidP="006D27DB">
      <w:pPr>
        <w:spacing w:line="360" w:lineRule="auto"/>
        <w:jc w:val="both"/>
        <w:rPr>
          <w:rFonts w:ascii="Arial" w:eastAsia="Arial" w:hAnsi="Arial" w:cs="Arial"/>
          <w:sz w:val="16"/>
          <w:szCs w:val="16"/>
        </w:rPr>
      </w:pPr>
    </w:p>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VIII. WARUNKI UDZIAŁU W POSTĘPOWANIU ORAZ SPOSÓB DOKONYWANIA OCENY SPEŁNIENIA TYCH WARUNKÓW</w:t>
      </w:r>
    </w:p>
    <w:p w:rsidR="006D27DB" w:rsidRPr="005F55EE" w:rsidRDefault="006D27DB" w:rsidP="00D10320">
      <w:pPr>
        <w:numPr>
          <w:ilvl w:val="0"/>
          <w:numId w:val="15"/>
        </w:numPr>
        <w:spacing w:line="360" w:lineRule="auto"/>
        <w:ind w:left="357" w:hanging="357"/>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273 ust. 1 ustawy </w:t>
      </w:r>
      <w:proofErr w:type="spellStart"/>
      <w:r w:rsidRPr="005F55EE">
        <w:rPr>
          <w:rFonts w:ascii="Arial" w:hAnsi="Arial" w:cs="Arial"/>
          <w:b/>
          <w:sz w:val="16"/>
          <w:szCs w:val="16"/>
        </w:rPr>
        <w:t>Pzp</w:t>
      </w:r>
      <w:proofErr w:type="spellEnd"/>
      <w:r w:rsidRPr="005F55EE">
        <w:rPr>
          <w:rFonts w:ascii="Arial" w:hAnsi="Arial" w:cs="Arial"/>
          <w:b/>
          <w:sz w:val="16"/>
          <w:szCs w:val="16"/>
        </w:rPr>
        <w:t>, tj.:</w:t>
      </w:r>
    </w:p>
    <w:p w:rsidR="006D27DB" w:rsidRPr="005F55EE" w:rsidRDefault="006D27DB" w:rsidP="00D10320">
      <w:pPr>
        <w:numPr>
          <w:ilvl w:val="0"/>
          <w:numId w:val="16"/>
        </w:numPr>
        <w:spacing w:line="360" w:lineRule="auto"/>
        <w:ind w:left="714" w:hanging="357"/>
        <w:jc w:val="both"/>
        <w:rPr>
          <w:rFonts w:ascii="Arial" w:hAnsi="Arial" w:cs="Arial"/>
          <w:b/>
          <w:sz w:val="16"/>
          <w:szCs w:val="16"/>
        </w:rPr>
      </w:pPr>
      <w:r w:rsidRPr="005F55EE">
        <w:rPr>
          <w:rFonts w:ascii="Arial" w:hAnsi="Arial" w:cs="Arial"/>
          <w:b/>
          <w:sz w:val="16"/>
          <w:szCs w:val="16"/>
        </w:rPr>
        <w:t>nie podlegają wykluczeniu</w:t>
      </w:r>
    </w:p>
    <w:p w:rsidR="006D27DB" w:rsidRPr="005F55EE" w:rsidRDefault="006D27DB" w:rsidP="00D10320">
      <w:pPr>
        <w:numPr>
          <w:ilvl w:val="0"/>
          <w:numId w:val="16"/>
        </w:numPr>
        <w:spacing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rsidR="006D27DB" w:rsidRPr="005F55EE" w:rsidRDefault="006D27DB" w:rsidP="00D10320">
      <w:pPr>
        <w:pStyle w:val="Akapitzlist"/>
        <w:numPr>
          <w:ilvl w:val="0"/>
          <w:numId w:val="32"/>
        </w:numPr>
        <w:spacing w:line="360" w:lineRule="auto"/>
        <w:ind w:left="1071" w:hanging="357"/>
        <w:rPr>
          <w:rFonts w:ascii="Arial" w:hAnsi="Arial" w:cs="Arial"/>
          <w:b/>
          <w:sz w:val="16"/>
          <w:szCs w:val="16"/>
        </w:rPr>
      </w:pPr>
      <w:r w:rsidRPr="005F55EE">
        <w:rPr>
          <w:rFonts w:ascii="Arial" w:hAnsi="Arial" w:cs="Arial"/>
          <w:b/>
          <w:sz w:val="16"/>
          <w:szCs w:val="16"/>
        </w:rPr>
        <w:t>zdolności do występowania w obrocie gospodarczym</w:t>
      </w:r>
    </w:p>
    <w:p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D27DB" w:rsidRPr="005F55EE" w:rsidRDefault="006D27DB" w:rsidP="00D10320">
      <w:pPr>
        <w:pStyle w:val="Akapitzlist"/>
        <w:numPr>
          <w:ilvl w:val="0"/>
          <w:numId w:val="32"/>
        </w:numPr>
        <w:spacing w:line="360" w:lineRule="auto"/>
        <w:ind w:left="1071" w:hanging="357"/>
        <w:rPr>
          <w:rFonts w:ascii="Arial" w:hAnsi="Arial" w:cs="Arial"/>
          <w:b/>
          <w:sz w:val="16"/>
          <w:szCs w:val="16"/>
        </w:rPr>
      </w:pPr>
      <w:r w:rsidRPr="005F55EE">
        <w:rPr>
          <w:rFonts w:ascii="Arial" w:hAnsi="Arial" w:cs="Arial"/>
          <w:b/>
          <w:sz w:val="16"/>
          <w:szCs w:val="16"/>
        </w:rPr>
        <w:t>uprawnień do prowadzenia określonej działalności gospodarczej lub zawodowej</w:t>
      </w:r>
    </w:p>
    <w:p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D27DB" w:rsidRPr="005F55EE" w:rsidRDefault="006D27DB" w:rsidP="00D10320">
      <w:pPr>
        <w:pStyle w:val="Akapitzlist"/>
        <w:numPr>
          <w:ilvl w:val="0"/>
          <w:numId w:val="32"/>
        </w:numPr>
        <w:spacing w:line="360" w:lineRule="auto"/>
        <w:ind w:left="1071" w:hanging="357"/>
        <w:rPr>
          <w:rFonts w:ascii="Arial" w:hAnsi="Arial" w:cs="Arial"/>
          <w:b/>
          <w:sz w:val="16"/>
          <w:szCs w:val="16"/>
        </w:rPr>
      </w:pPr>
      <w:r w:rsidRPr="005F55EE">
        <w:rPr>
          <w:rFonts w:ascii="Arial" w:hAnsi="Arial" w:cs="Arial"/>
          <w:b/>
          <w:sz w:val="16"/>
          <w:szCs w:val="16"/>
        </w:rPr>
        <w:t>sytuacji ekonomicznej lub finansowej</w:t>
      </w:r>
    </w:p>
    <w:p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3F2D97" w:rsidRDefault="006D27DB" w:rsidP="00D10320">
      <w:pPr>
        <w:pStyle w:val="Akapitzlist"/>
        <w:numPr>
          <w:ilvl w:val="0"/>
          <w:numId w:val="32"/>
        </w:numPr>
        <w:spacing w:line="360" w:lineRule="auto"/>
        <w:ind w:left="1071" w:hanging="357"/>
        <w:rPr>
          <w:rFonts w:ascii="Arial" w:hAnsi="Arial" w:cs="Arial"/>
          <w:b/>
          <w:sz w:val="16"/>
          <w:szCs w:val="16"/>
        </w:rPr>
      </w:pPr>
      <w:r w:rsidRPr="005F55EE">
        <w:rPr>
          <w:rFonts w:ascii="Arial" w:hAnsi="Arial" w:cs="Arial"/>
          <w:b/>
          <w:sz w:val="16"/>
          <w:szCs w:val="16"/>
        </w:rPr>
        <w:t xml:space="preserve">zdolności technicznej lub zawodowej </w:t>
      </w:r>
    </w:p>
    <w:p w:rsidR="005A6B4D" w:rsidRDefault="009E108C" w:rsidP="00AE758C">
      <w:pPr>
        <w:pStyle w:val="Akapitzlist"/>
        <w:numPr>
          <w:ilvl w:val="0"/>
          <w:numId w:val="40"/>
        </w:numPr>
        <w:spacing w:line="360" w:lineRule="auto"/>
        <w:ind w:left="1134" w:hanging="142"/>
        <w:jc w:val="both"/>
        <w:rPr>
          <w:rFonts w:ascii="Arial" w:hAnsi="Arial" w:cs="Arial"/>
          <w:bCs/>
          <w:sz w:val="16"/>
          <w:szCs w:val="16"/>
        </w:rPr>
      </w:pPr>
      <w:r w:rsidRPr="009260E6">
        <w:rPr>
          <w:rFonts w:ascii="Arial" w:hAnsi="Arial" w:cs="Arial"/>
          <w:bCs/>
          <w:sz w:val="16"/>
          <w:szCs w:val="16"/>
        </w:rPr>
        <w:t>Zamawiający uzna warunek udziału za spełniony, w przypadku gdy</w:t>
      </w:r>
      <w:r w:rsidR="005805E8" w:rsidRPr="005805E8">
        <w:rPr>
          <w:rFonts w:ascii="Arial" w:hAnsi="Arial" w:cs="Arial"/>
          <w:b/>
          <w:sz w:val="16"/>
          <w:szCs w:val="16"/>
        </w:rPr>
        <w:t>,</w:t>
      </w:r>
      <w:r w:rsidR="004D4CC3">
        <w:rPr>
          <w:rFonts w:ascii="Arial" w:hAnsi="Arial" w:cs="Arial"/>
          <w:b/>
          <w:sz w:val="16"/>
          <w:szCs w:val="16"/>
        </w:rPr>
        <w:t xml:space="preserve"> </w:t>
      </w:r>
      <w:r w:rsidR="005805E8" w:rsidRPr="005805E8">
        <w:rPr>
          <w:rFonts w:ascii="Arial" w:hAnsi="Arial" w:cs="Arial"/>
          <w:bCs/>
          <w:sz w:val="16"/>
          <w:szCs w:val="16"/>
        </w:rPr>
        <w:t>Wykonawca wykaże</w:t>
      </w:r>
      <w:r w:rsidR="009260E6" w:rsidRPr="009260E6">
        <w:rPr>
          <w:rFonts w:ascii="Arial" w:hAnsi="Arial" w:cs="Arial"/>
          <w:bCs/>
          <w:sz w:val="16"/>
          <w:szCs w:val="16"/>
        </w:rPr>
        <w:t xml:space="preserve">, że dysponuje odpowiednim </w:t>
      </w:r>
      <w:r w:rsidR="009B603E">
        <w:rPr>
          <w:rFonts w:ascii="Arial" w:hAnsi="Arial" w:cs="Arial"/>
          <w:bCs/>
          <w:sz w:val="16"/>
          <w:szCs w:val="16"/>
        </w:rPr>
        <w:t>personelem oddelegowanym (</w:t>
      </w:r>
      <w:r w:rsidR="004D4CC3">
        <w:rPr>
          <w:rFonts w:ascii="Arial" w:hAnsi="Arial" w:cs="Arial"/>
          <w:bCs/>
          <w:sz w:val="16"/>
          <w:szCs w:val="16"/>
        </w:rPr>
        <w:t>Zespołem</w:t>
      </w:r>
      <w:r w:rsidR="009B603E">
        <w:rPr>
          <w:rFonts w:ascii="Arial" w:hAnsi="Arial" w:cs="Arial"/>
          <w:bCs/>
          <w:sz w:val="16"/>
          <w:szCs w:val="16"/>
        </w:rPr>
        <w:t>)</w:t>
      </w:r>
      <w:r w:rsidR="004D4CC3">
        <w:rPr>
          <w:rFonts w:ascii="Arial" w:hAnsi="Arial" w:cs="Arial"/>
          <w:bCs/>
          <w:sz w:val="16"/>
          <w:szCs w:val="16"/>
        </w:rPr>
        <w:t xml:space="preserve"> </w:t>
      </w:r>
      <w:r w:rsidR="009B603E">
        <w:rPr>
          <w:rFonts w:ascii="Arial" w:hAnsi="Arial" w:cs="Arial"/>
          <w:bCs/>
          <w:sz w:val="16"/>
          <w:szCs w:val="16"/>
        </w:rPr>
        <w:t xml:space="preserve"> do </w:t>
      </w:r>
      <w:r w:rsidR="009260E6" w:rsidRPr="009260E6">
        <w:rPr>
          <w:rFonts w:ascii="Arial" w:hAnsi="Arial" w:cs="Arial"/>
          <w:bCs/>
          <w:sz w:val="16"/>
          <w:szCs w:val="16"/>
        </w:rPr>
        <w:t xml:space="preserve"> realizacji Zamówienia, który </w:t>
      </w:r>
      <w:r w:rsidRPr="009260E6">
        <w:rPr>
          <w:rFonts w:ascii="Arial" w:hAnsi="Arial" w:cs="Arial"/>
          <w:bCs/>
          <w:sz w:val="16"/>
          <w:szCs w:val="16"/>
        </w:rPr>
        <w:t>będzie posiadał co najmniej:</w:t>
      </w:r>
    </w:p>
    <w:p w:rsidR="009E108C" w:rsidRPr="007E3C15" w:rsidRDefault="009E108C" w:rsidP="009E108C">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wykształcenie wyższe;</w:t>
      </w:r>
    </w:p>
    <w:p w:rsidR="009E108C" w:rsidRPr="007E3C15" w:rsidRDefault="009E108C" w:rsidP="009E108C">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minimum 8-letnie doświadczenie w obszarze bezpieczeństwa informacji;</w:t>
      </w:r>
    </w:p>
    <w:p w:rsidR="009E108C" w:rsidRPr="007E3C15" w:rsidRDefault="009E108C" w:rsidP="009E108C">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certyfikat audytora wiodącego akredytowany PCA dla norm:</w:t>
      </w:r>
    </w:p>
    <w:p w:rsidR="009E108C" w:rsidRPr="007E3C15" w:rsidRDefault="009E108C" w:rsidP="009E108C">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PN-ISO/IEC 27001,</w:t>
      </w:r>
    </w:p>
    <w:p w:rsidR="009E108C" w:rsidRPr="007E3C15" w:rsidRDefault="009E108C" w:rsidP="009E108C">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PN-EN ISO 22301,</w:t>
      </w:r>
    </w:p>
    <w:p w:rsidR="009E108C" w:rsidRDefault="00AE758C" w:rsidP="009E108C">
      <w:pPr>
        <w:numPr>
          <w:ilvl w:val="1"/>
          <w:numId w:val="54"/>
        </w:numPr>
        <w:tabs>
          <w:tab w:val="num" w:pos="1440"/>
        </w:tabs>
        <w:spacing w:line="360" w:lineRule="auto"/>
        <w:jc w:val="both"/>
        <w:rPr>
          <w:rFonts w:ascii="Arial" w:hAnsi="Arial" w:cs="Arial"/>
          <w:bCs/>
          <w:sz w:val="16"/>
          <w:szCs w:val="16"/>
        </w:rPr>
      </w:pPr>
      <w:r>
        <w:rPr>
          <w:rFonts w:ascii="Arial" w:hAnsi="Arial" w:cs="Arial"/>
          <w:bCs/>
          <w:sz w:val="16"/>
          <w:szCs w:val="16"/>
        </w:rPr>
        <w:t>ISO/IEC 42001,</w:t>
      </w:r>
    </w:p>
    <w:p w:rsidR="004D4CC3" w:rsidRDefault="004D4CC3" w:rsidP="009E108C">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PN-ISO/IEC 20000-1</w:t>
      </w:r>
      <w:r w:rsidR="00AE758C">
        <w:rPr>
          <w:rFonts w:ascii="Arial" w:hAnsi="Arial" w:cs="Arial"/>
          <w:bCs/>
          <w:sz w:val="16"/>
          <w:szCs w:val="16"/>
        </w:rPr>
        <w:t>,</w:t>
      </w:r>
    </w:p>
    <w:p w:rsidR="004D4CC3" w:rsidRPr="007E3C15" w:rsidRDefault="004D4CC3" w:rsidP="009E108C">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ISO/IEC 27701:2019</w:t>
      </w:r>
    </w:p>
    <w:p w:rsidR="004D4CC3" w:rsidRPr="004D4CC3" w:rsidRDefault="004D4CC3" w:rsidP="00AE758C">
      <w:pPr>
        <w:spacing w:line="360" w:lineRule="auto"/>
        <w:ind w:left="1134"/>
        <w:jc w:val="both"/>
        <w:rPr>
          <w:rFonts w:ascii="Arial" w:hAnsi="Arial" w:cs="Arial"/>
          <w:bCs/>
          <w:sz w:val="16"/>
          <w:szCs w:val="16"/>
        </w:rPr>
      </w:pPr>
      <w:r w:rsidRPr="004D4CC3">
        <w:rPr>
          <w:rFonts w:ascii="Arial" w:hAnsi="Arial" w:cs="Arial"/>
          <w:bCs/>
          <w:sz w:val="16"/>
          <w:szCs w:val="16"/>
        </w:rPr>
        <w:t xml:space="preserve"> z zastrzeżeniem, i</w:t>
      </w:r>
      <w:r w:rsidR="009B603E">
        <w:rPr>
          <w:rFonts w:ascii="Arial" w:hAnsi="Arial" w:cs="Arial"/>
          <w:bCs/>
          <w:sz w:val="16"/>
          <w:szCs w:val="16"/>
        </w:rPr>
        <w:t>ż osoba wskazana przez Wykonawcę</w:t>
      </w:r>
      <w:r w:rsidRPr="004D4CC3">
        <w:rPr>
          <w:rFonts w:ascii="Arial" w:hAnsi="Arial" w:cs="Arial"/>
          <w:bCs/>
          <w:sz w:val="16"/>
          <w:szCs w:val="16"/>
        </w:rPr>
        <w:t xml:space="preserve"> do pełnienia roli Pełnomocnika w zakresie świadczenie usługi musi posiadać co najmniej:</w:t>
      </w:r>
    </w:p>
    <w:p w:rsidR="004D4CC3" w:rsidRPr="007E3C15" w:rsidRDefault="004D4CC3" w:rsidP="004D4CC3">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wykształcenie wyższe;</w:t>
      </w:r>
    </w:p>
    <w:p w:rsidR="004D4CC3" w:rsidRPr="007E3C15" w:rsidRDefault="004D4CC3" w:rsidP="004D4CC3">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minimum 8-letnie doświadczenie w obszarze bezpieczeństwa informacji;</w:t>
      </w:r>
    </w:p>
    <w:p w:rsidR="004D4CC3" w:rsidRPr="007E3C15" w:rsidRDefault="004D4CC3" w:rsidP="004D4CC3">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certyfikat audytora wiodącego akredytowany PCA dla norm:</w:t>
      </w:r>
    </w:p>
    <w:p w:rsidR="004D4CC3" w:rsidRPr="007E3C15" w:rsidRDefault="004D4CC3" w:rsidP="004D4CC3">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PN-ISO/IEC 27001,</w:t>
      </w:r>
    </w:p>
    <w:p w:rsidR="004D4CC3" w:rsidRPr="007E3C15" w:rsidRDefault="004D4CC3" w:rsidP="004D4CC3">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PN-EN ISO 22301,</w:t>
      </w:r>
    </w:p>
    <w:p w:rsidR="004D4CC3" w:rsidRDefault="004D4CC3" w:rsidP="00E62DE3">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ISO/IEC 42001.</w:t>
      </w:r>
    </w:p>
    <w:p w:rsidR="00AE758C" w:rsidRPr="00E62DE3" w:rsidRDefault="00AE758C" w:rsidP="00AE758C">
      <w:pPr>
        <w:tabs>
          <w:tab w:val="num" w:pos="2148"/>
        </w:tabs>
        <w:spacing w:line="360" w:lineRule="auto"/>
        <w:ind w:left="2148"/>
        <w:jc w:val="both"/>
        <w:rPr>
          <w:rFonts w:ascii="Arial" w:hAnsi="Arial" w:cs="Arial"/>
          <w:bCs/>
          <w:sz w:val="16"/>
          <w:szCs w:val="16"/>
        </w:rPr>
      </w:pPr>
    </w:p>
    <w:p w:rsidR="00932D8D" w:rsidRPr="00D10320" w:rsidRDefault="00F31DEF" w:rsidP="00D10320">
      <w:pPr>
        <w:spacing w:line="360" w:lineRule="auto"/>
        <w:ind w:left="426"/>
        <w:jc w:val="both"/>
        <w:rPr>
          <w:rFonts w:ascii="Arial" w:hAnsi="Arial" w:cs="Arial"/>
          <w:sz w:val="16"/>
          <w:szCs w:val="16"/>
        </w:rPr>
      </w:pPr>
      <w:r w:rsidRPr="007B0375">
        <w:rPr>
          <w:rFonts w:ascii="Arial" w:hAnsi="Arial" w:cs="Arial"/>
          <w:sz w:val="16"/>
          <w:szCs w:val="16"/>
        </w:rPr>
        <w:lastRenderedPageBreak/>
        <w:t>Ocena spełniania niniejszego warunku udziału w Postępowaniu, zostanie dokonana zgodnie z formułą „spełnia – nie spełnia”, w oparciu o złożone przez Wykonawcę dokumenty, o których mowa w  rozdz. IX ust. 1 lit. b).</w:t>
      </w:r>
    </w:p>
    <w:p w:rsidR="00932D8D" w:rsidRPr="00932D8D" w:rsidRDefault="00932D8D" w:rsidP="00932D8D">
      <w:pPr>
        <w:spacing w:line="360" w:lineRule="auto"/>
        <w:rPr>
          <w:rFonts w:ascii="Arial" w:hAnsi="Arial" w:cs="Arial"/>
          <w:b/>
          <w:sz w:val="16"/>
          <w:szCs w:val="16"/>
        </w:rPr>
      </w:pPr>
    </w:p>
    <w:p w:rsidR="00BB7A86" w:rsidRPr="00AE758C" w:rsidRDefault="006D27DB" w:rsidP="00D10320">
      <w:pPr>
        <w:numPr>
          <w:ilvl w:val="0"/>
          <w:numId w:val="15"/>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BB7A86">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proofErr w:type="spellStart"/>
      <w:r w:rsidRPr="005F55EE">
        <w:rPr>
          <w:rFonts w:ascii="Arial" w:hAnsi="Arial" w:cs="Arial"/>
          <w:color w:val="000000"/>
          <w:sz w:val="16"/>
          <w:szCs w:val="16"/>
        </w:rPr>
        <w:t>wymagane.</w:t>
      </w:r>
      <w:bookmarkStart w:id="0" w:name="_Hlk60808692"/>
      <w:r w:rsidRPr="005F55EE">
        <w:rPr>
          <w:rFonts w:ascii="Arial" w:hAnsi="Arial" w:cs="Arial"/>
          <w:color w:val="000000"/>
          <w:sz w:val="16"/>
          <w:szCs w:val="16"/>
        </w:rPr>
        <w:t>Wykonawca</w:t>
      </w:r>
      <w:proofErr w:type="spellEnd"/>
      <w:r w:rsidRPr="005F55EE">
        <w:rPr>
          <w:rFonts w:ascii="Arial" w:hAnsi="Arial" w:cs="Arial"/>
          <w:color w:val="000000"/>
          <w:sz w:val="16"/>
          <w:szCs w:val="16"/>
        </w:rPr>
        <w:t>, który polega na zdolnościach lub sytuacji podmiotów udostępniających zasoby, składa, wraz z wnioskiem o dopuszczenie do udziału w</w:t>
      </w:r>
      <w:r w:rsidR="00BB7A86">
        <w:rPr>
          <w:rFonts w:ascii="Arial" w:hAnsi="Arial" w:cs="Arial"/>
          <w:color w:val="000000"/>
          <w:sz w:val="16"/>
          <w:szCs w:val="16"/>
        </w:rPr>
        <w:t> </w:t>
      </w:r>
      <w:r w:rsidRPr="005F55EE">
        <w:rPr>
          <w:rFonts w:ascii="Arial" w:hAnsi="Arial" w:cs="Arial"/>
          <w:color w:val="000000"/>
          <w:sz w:val="16"/>
          <w:szCs w:val="16"/>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1" w:name="_Hlk60808809"/>
      <w:bookmarkEnd w:id="0"/>
    </w:p>
    <w:p w:rsidR="00AE758C" w:rsidRDefault="00AE758C" w:rsidP="00AE758C">
      <w:pPr>
        <w:pBdr>
          <w:top w:val="nil"/>
          <w:left w:val="nil"/>
          <w:bottom w:val="nil"/>
          <w:right w:val="nil"/>
          <w:between w:val="nil"/>
        </w:pBdr>
        <w:spacing w:line="360" w:lineRule="auto"/>
        <w:ind w:left="357"/>
        <w:jc w:val="both"/>
        <w:rPr>
          <w:rFonts w:ascii="Arial" w:eastAsia="Arial" w:hAnsi="Arial" w:cs="Arial"/>
          <w:color w:val="000000"/>
          <w:sz w:val="16"/>
          <w:szCs w:val="16"/>
        </w:rPr>
      </w:pPr>
    </w:p>
    <w:p w:rsidR="006D27DB" w:rsidRDefault="006D27DB" w:rsidP="000C408E">
      <w:pPr>
        <w:pBdr>
          <w:top w:val="nil"/>
          <w:left w:val="nil"/>
          <w:bottom w:val="nil"/>
          <w:right w:val="nil"/>
          <w:between w:val="nil"/>
        </w:pBdr>
        <w:spacing w:line="360" w:lineRule="auto"/>
        <w:ind w:left="357"/>
        <w:jc w:val="both"/>
        <w:rPr>
          <w:rFonts w:ascii="Arial" w:eastAsia="Arial" w:hAnsi="Arial" w:cs="Arial"/>
          <w:b/>
          <w:color w:val="000000"/>
          <w:sz w:val="16"/>
          <w:szCs w:val="16"/>
        </w:rPr>
      </w:pPr>
      <w:r w:rsidRPr="00BB7A86">
        <w:rPr>
          <w:rFonts w:ascii="Arial" w:eastAsia="Arial" w:hAnsi="Arial" w:cs="Arial"/>
          <w:b/>
          <w:color w:val="000000"/>
          <w:sz w:val="16"/>
          <w:szCs w:val="16"/>
        </w:rPr>
        <w:t xml:space="preserve">Zobowiązanie podmiotu udostępniającego zasoby, potwierdza, że stosunek łączący wykonawcę </w:t>
      </w:r>
      <w:r w:rsidRPr="00BB7A86">
        <w:rPr>
          <w:rFonts w:ascii="Arial" w:eastAsia="Arial" w:hAnsi="Arial" w:cs="Arial"/>
          <w:b/>
          <w:color w:val="000000"/>
          <w:sz w:val="16"/>
          <w:szCs w:val="16"/>
        </w:rPr>
        <w:br/>
        <w:t>z podmiotami udostępniającymi zasoby określa w szczególności:</w:t>
      </w:r>
    </w:p>
    <w:p w:rsidR="00AE758C" w:rsidRPr="00BB7A86" w:rsidRDefault="00AE758C" w:rsidP="00AE758C">
      <w:pPr>
        <w:pBdr>
          <w:top w:val="nil"/>
          <w:left w:val="nil"/>
          <w:bottom w:val="nil"/>
          <w:right w:val="nil"/>
          <w:between w:val="nil"/>
        </w:pBdr>
        <w:spacing w:line="360" w:lineRule="auto"/>
        <w:jc w:val="both"/>
        <w:rPr>
          <w:rFonts w:ascii="Arial" w:eastAsia="Arial" w:hAnsi="Arial" w:cs="Arial"/>
          <w:color w:val="000000"/>
          <w:sz w:val="16"/>
          <w:szCs w:val="16"/>
        </w:rPr>
      </w:pPr>
    </w:p>
    <w:p w:rsidR="006D27DB" w:rsidRPr="005F55EE" w:rsidRDefault="006D27DB" w:rsidP="00D10320">
      <w:pPr>
        <w:pStyle w:val="Akapitzlist"/>
        <w:numPr>
          <w:ilvl w:val="0"/>
          <w:numId w:val="36"/>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rsidR="006D27DB" w:rsidRPr="005F55EE" w:rsidRDefault="006D27DB" w:rsidP="00D10320">
      <w:pPr>
        <w:pStyle w:val="Akapitzlist"/>
        <w:numPr>
          <w:ilvl w:val="0"/>
          <w:numId w:val="36"/>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rsidR="00AE758C" w:rsidRDefault="006D27DB" w:rsidP="00AE758C">
      <w:pPr>
        <w:pStyle w:val="Akapitzlist"/>
        <w:numPr>
          <w:ilvl w:val="0"/>
          <w:numId w:val="36"/>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w:t>
      </w:r>
      <w:r w:rsidR="00660434">
        <w:rPr>
          <w:rFonts w:ascii="Arial" w:eastAsia="Arial" w:hAnsi="Arial" w:cs="Arial"/>
          <w:color w:val="000000"/>
          <w:sz w:val="16"/>
          <w:szCs w:val="16"/>
        </w:rPr>
        <w:t> </w:t>
      </w:r>
      <w:r w:rsidRPr="005F55EE">
        <w:rPr>
          <w:rFonts w:ascii="Arial" w:eastAsia="Arial" w:hAnsi="Arial" w:cs="Arial"/>
          <w:color w:val="000000"/>
          <w:sz w:val="16"/>
          <w:szCs w:val="16"/>
        </w:rPr>
        <w:t>odniesieniu do warunków udziału w postępowaniu dotyczących wykształcenia, kwalifikacji zawodowych lub doświadczenia, zrealizuje roboty budowlane lub usługi, których wskazane zdolności dotyczą.</w:t>
      </w:r>
    </w:p>
    <w:p w:rsidR="00AE758C" w:rsidRPr="00AE758C" w:rsidRDefault="00AE758C" w:rsidP="00AE758C">
      <w:pPr>
        <w:pStyle w:val="Akapitzlist"/>
        <w:pBdr>
          <w:top w:val="nil"/>
          <w:left w:val="nil"/>
          <w:bottom w:val="nil"/>
          <w:right w:val="nil"/>
          <w:between w:val="nil"/>
        </w:pBdr>
        <w:spacing w:line="360" w:lineRule="auto"/>
        <w:ind w:left="714"/>
        <w:jc w:val="both"/>
        <w:rPr>
          <w:rFonts w:ascii="Arial" w:eastAsia="Arial" w:hAnsi="Arial" w:cs="Arial"/>
          <w:color w:val="000000"/>
          <w:sz w:val="16"/>
          <w:szCs w:val="16"/>
        </w:rPr>
      </w:pPr>
    </w:p>
    <w:bookmarkEnd w:id="1"/>
    <w:p w:rsidR="00FE0081" w:rsidRPr="00FE0081" w:rsidRDefault="006D27DB" w:rsidP="00D10320">
      <w:pPr>
        <w:numPr>
          <w:ilvl w:val="0"/>
          <w:numId w:val="15"/>
        </w:numPr>
        <w:spacing w:line="360" w:lineRule="auto"/>
        <w:ind w:left="357" w:hanging="357"/>
        <w:jc w:val="both"/>
        <w:rPr>
          <w:rFonts w:ascii="Arial" w:hAnsi="Arial" w:cs="Arial"/>
          <w:sz w:val="16"/>
          <w:szCs w:val="16"/>
        </w:rPr>
      </w:pPr>
      <w:r w:rsidRPr="00FE0081">
        <w:rPr>
          <w:rFonts w:ascii="Arial" w:hAnsi="Arial" w:cs="Arial"/>
          <w:b/>
          <w:sz w:val="16"/>
          <w:szCs w:val="16"/>
        </w:rPr>
        <w:t xml:space="preserve">W Postępowaniu mogą wziąć udział Wykonawcy, którzy nie podlegają wykluczeniu z Postępowania na podstawie art. 108 ust. 1 ustawy </w:t>
      </w:r>
      <w:proofErr w:type="spellStart"/>
      <w:r w:rsidRPr="00FE0081">
        <w:rPr>
          <w:rFonts w:ascii="Arial" w:hAnsi="Arial" w:cs="Arial"/>
          <w:b/>
          <w:sz w:val="16"/>
          <w:szCs w:val="16"/>
        </w:rPr>
        <w:t>Pzp</w:t>
      </w:r>
      <w:proofErr w:type="spellEnd"/>
      <w:r w:rsidRPr="00FE0081">
        <w:rPr>
          <w:rFonts w:ascii="Arial" w:hAnsi="Arial" w:cs="Arial"/>
          <w:b/>
          <w:sz w:val="16"/>
          <w:szCs w:val="16"/>
        </w:rPr>
        <w:t xml:space="preserve"> oraz art. 109 ust. 1 pkt. 4 ustawy </w:t>
      </w:r>
      <w:proofErr w:type="spellStart"/>
      <w:r w:rsidRPr="00FE0081">
        <w:rPr>
          <w:rFonts w:ascii="Arial" w:hAnsi="Arial" w:cs="Arial"/>
          <w:b/>
          <w:sz w:val="16"/>
          <w:szCs w:val="16"/>
        </w:rPr>
        <w:t>Pzp</w:t>
      </w:r>
      <w:proofErr w:type="spellEnd"/>
      <w:r w:rsidRPr="00FE0081">
        <w:rPr>
          <w:rFonts w:ascii="Arial" w:hAnsi="Arial" w:cs="Arial"/>
          <w:b/>
          <w:sz w:val="16"/>
          <w:szCs w:val="16"/>
        </w:rPr>
        <w:t xml:space="preserve"> </w:t>
      </w:r>
      <w:r w:rsidRPr="00FE0081">
        <w:rPr>
          <w:rFonts w:ascii="Arial" w:hAnsi="Arial" w:cs="Arial"/>
          <w:b/>
          <w:bCs/>
          <w:sz w:val="16"/>
          <w:szCs w:val="16"/>
        </w:rPr>
        <w:t xml:space="preserve">oraz art. 7 ust. 1 </w:t>
      </w:r>
      <w:r w:rsidR="001508DD">
        <w:rPr>
          <w:rFonts w:ascii="Arial" w:hAnsi="Arial" w:cs="Arial"/>
          <w:b/>
          <w:bCs/>
          <w:sz w:val="16"/>
          <w:szCs w:val="16"/>
        </w:rPr>
        <w:t>u</w:t>
      </w:r>
      <w:r w:rsidRPr="00FE0081">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w:t>
      </w:r>
      <w:proofErr w:type="spellStart"/>
      <w:r w:rsidR="00AB2E3B">
        <w:rPr>
          <w:rFonts w:ascii="Arial" w:hAnsi="Arial" w:cs="Arial"/>
          <w:b/>
          <w:bCs/>
          <w:sz w:val="16"/>
          <w:szCs w:val="16"/>
        </w:rPr>
        <w:t>t.j</w:t>
      </w:r>
      <w:proofErr w:type="spellEnd"/>
      <w:r w:rsidR="00AB2E3B">
        <w:rPr>
          <w:rFonts w:ascii="Arial" w:hAnsi="Arial" w:cs="Arial"/>
          <w:b/>
          <w:bCs/>
          <w:sz w:val="16"/>
          <w:szCs w:val="16"/>
        </w:rPr>
        <w:t xml:space="preserve">. </w:t>
      </w:r>
      <w:r w:rsidR="00A01A15" w:rsidRPr="00A01A15">
        <w:rPr>
          <w:rFonts w:ascii="Arial" w:hAnsi="Arial" w:cs="Arial"/>
          <w:b/>
          <w:bCs/>
          <w:sz w:val="16"/>
          <w:szCs w:val="16"/>
        </w:rPr>
        <w:t>Dz. U. z 202</w:t>
      </w:r>
      <w:r w:rsidR="00AB2E3B">
        <w:rPr>
          <w:rFonts w:ascii="Arial" w:hAnsi="Arial" w:cs="Arial"/>
          <w:b/>
          <w:bCs/>
          <w:sz w:val="16"/>
          <w:szCs w:val="16"/>
        </w:rPr>
        <w:t>5</w:t>
      </w:r>
      <w:r w:rsidR="00A01A15" w:rsidRPr="00A01A15">
        <w:rPr>
          <w:rFonts w:ascii="Arial" w:hAnsi="Arial" w:cs="Arial"/>
          <w:b/>
          <w:bCs/>
          <w:sz w:val="16"/>
          <w:szCs w:val="16"/>
        </w:rPr>
        <w:t xml:space="preserve"> poz. 5</w:t>
      </w:r>
      <w:r w:rsidR="00AB2E3B">
        <w:rPr>
          <w:rFonts w:ascii="Arial" w:hAnsi="Arial" w:cs="Arial"/>
          <w:b/>
          <w:bCs/>
          <w:sz w:val="16"/>
          <w:szCs w:val="16"/>
        </w:rPr>
        <w:t>14</w:t>
      </w:r>
      <w:r w:rsidR="00A01A15" w:rsidRPr="00A01A15">
        <w:rPr>
          <w:rFonts w:ascii="Arial" w:hAnsi="Arial" w:cs="Arial"/>
          <w:b/>
          <w:bCs/>
          <w:sz w:val="16"/>
          <w:szCs w:val="16"/>
        </w:rPr>
        <w:t xml:space="preserve"> z </w:t>
      </w:r>
      <w:proofErr w:type="spellStart"/>
      <w:r w:rsidR="00A01A15" w:rsidRPr="00A01A15">
        <w:rPr>
          <w:rFonts w:ascii="Arial" w:hAnsi="Arial" w:cs="Arial"/>
          <w:b/>
          <w:bCs/>
          <w:sz w:val="16"/>
          <w:szCs w:val="16"/>
        </w:rPr>
        <w:t>późn</w:t>
      </w:r>
      <w:proofErr w:type="spellEnd"/>
      <w:r w:rsidR="00A01A15" w:rsidRPr="00A01A15">
        <w:rPr>
          <w:rFonts w:ascii="Arial" w:hAnsi="Arial" w:cs="Arial"/>
          <w:b/>
          <w:bCs/>
          <w:sz w:val="16"/>
          <w:szCs w:val="16"/>
        </w:rPr>
        <w:t>. zm.)</w:t>
      </w:r>
      <w:r w:rsidR="00FE0081" w:rsidRPr="00FE0081">
        <w:rPr>
          <w:rFonts w:ascii="Arial" w:hAnsi="Arial" w:cs="Arial"/>
          <w:b/>
          <w:bCs/>
          <w:sz w:val="16"/>
          <w:szCs w:val="16"/>
        </w:rPr>
        <w:t>.</w:t>
      </w:r>
      <w:r w:rsidRPr="00FE0081">
        <w:rPr>
          <w:rFonts w:ascii="Arial" w:hAnsi="Arial" w:cs="Arial"/>
          <w:sz w:val="16"/>
          <w:szCs w:val="16"/>
        </w:rPr>
        <w:t>Ocena spełniania warunków udziału</w:t>
      </w:r>
      <w:r w:rsidR="00AE758C">
        <w:rPr>
          <w:rFonts w:ascii="Arial" w:hAnsi="Arial" w:cs="Arial"/>
          <w:sz w:val="16"/>
          <w:szCs w:val="16"/>
        </w:rPr>
        <w:t xml:space="preserve"> </w:t>
      </w:r>
      <w:r w:rsidRPr="00FE0081">
        <w:rPr>
          <w:rFonts w:ascii="Arial" w:hAnsi="Arial" w:cs="Arial"/>
          <w:sz w:val="16"/>
          <w:szCs w:val="16"/>
        </w:rPr>
        <w:t>w</w:t>
      </w:r>
      <w:r w:rsidR="00BB7A86">
        <w:rPr>
          <w:rFonts w:ascii="Arial" w:hAnsi="Arial" w:cs="Arial"/>
          <w:sz w:val="16"/>
          <w:szCs w:val="16"/>
        </w:rPr>
        <w:t> </w:t>
      </w:r>
      <w:r w:rsidRPr="00FE0081">
        <w:rPr>
          <w:rFonts w:ascii="Arial" w:hAnsi="Arial" w:cs="Arial"/>
          <w:sz w:val="16"/>
          <w:szCs w:val="16"/>
        </w:rPr>
        <w:t>Postępowaniu, o których mowa w ust. 3, zostanie dokonana zgodnie z formułą „spełnia – nie spełnia”, w oparciu o</w:t>
      </w:r>
      <w:r w:rsidR="00BB7A86">
        <w:rPr>
          <w:rFonts w:ascii="Arial" w:hAnsi="Arial" w:cs="Arial"/>
          <w:sz w:val="16"/>
          <w:szCs w:val="16"/>
        </w:rPr>
        <w:t> </w:t>
      </w:r>
      <w:r w:rsidRPr="00FE0081">
        <w:rPr>
          <w:rFonts w:ascii="Arial" w:hAnsi="Arial" w:cs="Arial"/>
          <w:sz w:val="16"/>
          <w:szCs w:val="16"/>
        </w:rPr>
        <w:t>przedłożone przez Wykonawcę oświadczenie i dokumenty, o których mowa w</w:t>
      </w:r>
      <w:r w:rsidR="00FE0081" w:rsidRPr="00FE0081">
        <w:rPr>
          <w:rFonts w:ascii="Arial" w:hAnsi="Arial" w:cs="Arial"/>
          <w:sz w:val="16"/>
          <w:szCs w:val="16"/>
        </w:rPr>
        <w:t> </w:t>
      </w:r>
      <w:r w:rsidRPr="00FE0081">
        <w:rPr>
          <w:rFonts w:ascii="Arial" w:hAnsi="Arial" w:cs="Arial"/>
          <w:sz w:val="16"/>
          <w:szCs w:val="16"/>
        </w:rPr>
        <w:t>rozdz. IX ust 2.</w:t>
      </w:r>
    </w:p>
    <w:p w:rsidR="00FE0081" w:rsidRPr="0045564A" w:rsidRDefault="00FE0081" w:rsidP="00FE0081">
      <w:pPr>
        <w:spacing w:line="360" w:lineRule="auto"/>
        <w:jc w:val="both"/>
        <w:rPr>
          <w:rFonts w:ascii="Arial" w:hAnsi="Arial" w:cs="Arial"/>
          <w:sz w:val="16"/>
          <w:szCs w:val="16"/>
        </w:rPr>
      </w:pPr>
    </w:p>
    <w:p w:rsidR="006D27DB" w:rsidRDefault="006D27DB" w:rsidP="00FE0081">
      <w:pPr>
        <w:spacing w:line="360" w:lineRule="auto"/>
        <w:jc w:val="both"/>
        <w:rPr>
          <w:rFonts w:ascii="Arial" w:hAnsi="Arial" w:cs="Arial"/>
          <w:b/>
          <w:i/>
          <w:iCs/>
          <w:sz w:val="16"/>
          <w:szCs w:val="16"/>
          <w:u w:val="single"/>
        </w:rPr>
      </w:pPr>
      <w:r w:rsidRPr="00470F9C">
        <w:rPr>
          <w:rFonts w:ascii="Arial" w:hAnsi="Arial" w:cs="Arial"/>
          <w:b/>
          <w:i/>
          <w:iCs/>
          <w:sz w:val="16"/>
          <w:szCs w:val="16"/>
          <w:u w:val="single"/>
        </w:rPr>
        <w:t>IX. PODMIOTOWE ŚRODKI DOWODOWE I WYKAZ OŚWIADCZEŃ LUB DOKUMENTÓW, JAKIE MAJĄ DOSTARCZYĆ WYKONAWCY W CELU POTWIERDZENIA SPEŁNIANIA WARUNKÓW UDZIAŁU W POSTĘPOWANIU ORAZ PODSTAW WYKLUCZENIA</w:t>
      </w:r>
    </w:p>
    <w:p w:rsidR="00AE758C" w:rsidRPr="00470F9C" w:rsidRDefault="00AE758C" w:rsidP="00FE0081">
      <w:pPr>
        <w:spacing w:line="360" w:lineRule="auto"/>
        <w:jc w:val="both"/>
        <w:rPr>
          <w:rFonts w:ascii="Arial" w:hAnsi="Arial" w:cs="Arial"/>
          <w:i/>
          <w:iCs/>
          <w:sz w:val="16"/>
          <w:szCs w:val="16"/>
        </w:rPr>
      </w:pPr>
    </w:p>
    <w:p w:rsidR="00AE758C" w:rsidRPr="00AE758C" w:rsidRDefault="006D27DB" w:rsidP="00AE758C">
      <w:pPr>
        <w:numPr>
          <w:ilvl w:val="0"/>
          <w:numId w:val="17"/>
        </w:numPr>
        <w:spacing w:line="360" w:lineRule="auto"/>
        <w:ind w:left="357" w:hanging="357"/>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273 ustawy </w:t>
      </w:r>
      <w:proofErr w:type="spellStart"/>
      <w:r w:rsidRPr="005F55EE">
        <w:rPr>
          <w:rFonts w:ascii="Arial" w:hAnsi="Arial" w:cs="Arial"/>
          <w:b/>
          <w:sz w:val="16"/>
          <w:szCs w:val="16"/>
        </w:rPr>
        <w:t>Pzp,Wykonawca</w:t>
      </w:r>
      <w:proofErr w:type="spellEnd"/>
      <w:r w:rsidRPr="005F55EE">
        <w:rPr>
          <w:rFonts w:ascii="Arial" w:hAnsi="Arial" w:cs="Arial"/>
          <w:b/>
          <w:sz w:val="16"/>
          <w:szCs w:val="16"/>
        </w:rPr>
        <w:t xml:space="preserve"> przedkłada:</w:t>
      </w:r>
    </w:p>
    <w:p w:rsidR="00AE758C" w:rsidRPr="00AE758C" w:rsidRDefault="006D27DB" w:rsidP="00AE758C">
      <w:pPr>
        <w:numPr>
          <w:ilvl w:val="0"/>
          <w:numId w:val="18"/>
        </w:numPr>
        <w:spacing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BB7A86">
        <w:rPr>
          <w:rFonts w:ascii="Arial" w:hAnsi="Arial" w:cs="Arial"/>
          <w:sz w:val="16"/>
          <w:szCs w:val="16"/>
        </w:rPr>
        <w:t>B</w:t>
      </w:r>
      <w:r w:rsidRPr="005F55EE">
        <w:rPr>
          <w:rFonts w:ascii="Arial" w:hAnsi="Arial" w:cs="Arial"/>
          <w:sz w:val="16"/>
          <w:szCs w:val="16"/>
        </w:rPr>
        <w:t xml:space="preserve"> do Specyfikacji.</w:t>
      </w:r>
    </w:p>
    <w:p w:rsidR="00F31DEF" w:rsidRPr="00AE758C" w:rsidRDefault="00F31DEF" w:rsidP="00AE758C">
      <w:pPr>
        <w:numPr>
          <w:ilvl w:val="0"/>
          <w:numId w:val="18"/>
        </w:numPr>
        <w:spacing w:line="360" w:lineRule="auto"/>
        <w:jc w:val="both"/>
        <w:rPr>
          <w:rFonts w:ascii="Arial" w:hAnsi="Arial" w:cs="Arial"/>
          <w:sz w:val="16"/>
          <w:szCs w:val="16"/>
        </w:rPr>
      </w:pPr>
      <w:r w:rsidRPr="00AE758C">
        <w:rPr>
          <w:rFonts w:ascii="Arial" w:hAnsi="Arial" w:cs="Arial"/>
          <w:b/>
          <w:sz w:val="16"/>
          <w:szCs w:val="16"/>
        </w:rPr>
        <w:t xml:space="preserve">wykaz osób, skierowanych przez Wykonawcę do realizacji zamówienia publicznego, </w:t>
      </w:r>
      <w:r w:rsidRPr="00AE758C">
        <w:rPr>
          <w:rFonts w:ascii="Arial" w:hAnsi="Arial" w:cs="Arial"/>
          <w:sz w:val="16"/>
          <w:szCs w:val="16"/>
        </w:rPr>
        <w:t xml:space="preserve">w szczególności odpowiedzialnych za realizację zamówienia wraz z informacjami na temat ich kwalifikacji zawodowych/doświadczenia niezbędnych do wykonania zamówienia publicznego, zgodnie z rozdz. VIII ust. 1 </w:t>
      </w:r>
      <w:proofErr w:type="spellStart"/>
      <w:r w:rsidRPr="00AE758C">
        <w:rPr>
          <w:rFonts w:ascii="Arial" w:hAnsi="Arial" w:cs="Arial"/>
          <w:sz w:val="16"/>
          <w:szCs w:val="16"/>
        </w:rPr>
        <w:t>pkt</w:t>
      </w:r>
      <w:proofErr w:type="spellEnd"/>
      <w:r w:rsidRPr="00AE758C">
        <w:rPr>
          <w:rFonts w:ascii="Arial" w:hAnsi="Arial" w:cs="Arial"/>
          <w:sz w:val="16"/>
          <w:szCs w:val="16"/>
        </w:rPr>
        <w:t xml:space="preserve"> 2 </w:t>
      </w:r>
      <w:r w:rsidR="00AE758C" w:rsidRPr="00AE758C">
        <w:rPr>
          <w:rFonts w:ascii="Arial" w:hAnsi="Arial" w:cs="Arial"/>
          <w:sz w:val="16"/>
          <w:szCs w:val="16"/>
        </w:rPr>
        <w:t xml:space="preserve">lit. d, </w:t>
      </w:r>
      <w:proofErr w:type="spellStart"/>
      <w:r w:rsidR="00AE758C" w:rsidRPr="00AE758C">
        <w:rPr>
          <w:rFonts w:ascii="Arial" w:hAnsi="Arial" w:cs="Arial"/>
          <w:sz w:val="16"/>
          <w:szCs w:val="16"/>
        </w:rPr>
        <w:t>ppk</w:t>
      </w:r>
      <w:proofErr w:type="spellEnd"/>
      <w:r w:rsidR="00AE758C" w:rsidRPr="00AE758C">
        <w:rPr>
          <w:rFonts w:ascii="Arial" w:hAnsi="Arial" w:cs="Arial"/>
          <w:sz w:val="16"/>
          <w:szCs w:val="16"/>
        </w:rPr>
        <w:t>. i</w:t>
      </w:r>
      <w:r w:rsidR="005805E8" w:rsidRPr="00AE758C">
        <w:rPr>
          <w:rFonts w:ascii="Arial" w:hAnsi="Arial" w:cs="Arial"/>
          <w:sz w:val="16"/>
          <w:szCs w:val="16"/>
        </w:rPr>
        <w:t>,</w:t>
      </w:r>
      <w:r w:rsidRPr="00AE758C">
        <w:rPr>
          <w:rFonts w:ascii="Arial" w:hAnsi="Arial" w:cs="Arial"/>
          <w:sz w:val="16"/>
          <w:szCs w:val="16"/>
        </w:rPr>
        <w:t xml:space="preserve"> także zakresu wykonywanych przez nie czynności oraz informacją o podstawie do dysponowania tymi osobami. Wykonawca wraz z wykazem osób przedłoży kserokopię dokumentów (tj. certyfikaty/</w:t>
      </w:r>
      <w:r w:rsidRPr="00AE758C">
        <w:rPr>
          <w:rFonts w:ascii="Arial" w:hAnsi="Arial" w:cs="Arial"/>
          <w:color w:val="000000"/>
          <w:sz w:val="16"/>
          <w:szCs w:val="16"/>
        </w:rPr>
        <w:t>dowody określające, czy usługi zostały wykonane należycie, przy czym dowodami, o których mowa, są referencje bądź inne dokumenty sporządzone przez podmiot, na rzecz którego usługi zostały wykonane</w:t>
      </w:r>
      <w:r w:rsidRPr="00AE758C">
        <w:rPr>
          <w:rFonts w:ascii="Arial" w:hAnsi="Arial" w:cs="Arial"/>
          <w:sz w:val="16"/>
          <w:szCs w:val="16"/>
        </w:rPr>
        <w:t xml:space="preserve">) potwierdzających kwalifikacje </w:t>
      </w:r>
      <w:r w:rsidRPr="00AE758C">
        <w:rPr>
          <w:rFonts w:ascii="Arial" w:hAnsi="Arial" w:cs="Arial"/>
          <w:sz w:val="16"/>
          <w:szCs w:val="16"/>
        </w:rPr>
        <w:lastRenderedPageBreak/>
        <w:t xml:space="preserve">zawodowe/doświadczenie, o których mowa w </w:t>
      </w:r>
      <w:proofErr w:type="spellStart"/>
      <w:r w:rsidRPr="00AE758C">
        <w:rPr>
          <w:rFonts w:ascii="Arial" w:hAnsi="Arial" w:cs="Arial"/>
          <w:sz w:val="16"/>
          <w:szCs w:val="16"/>
        </w:rPr>
        <w:t>rodz</w:t>
      </w:r>
      <w:proofErr w:type="spellEnd"/>
      <w:r w:rsidRPr="00AE758C">
        <w:rPr>
          <w:rFonts w:ascii="Arial" w:hAnsi="Arial" w:cs="Arial"/>
          <w:sz w:val="16"/>
          <w:szCs w:val="16"/>
        </w:rPr>
        <w:t xml:space="preserve">. VIII ust. 1 </w:t>
      </w:r>
      <w:proofErr w:type="spellStart"/>
      <w:r w:rsidRPr="00AE758C">
        <w:rPr>
          <w:rFonts w:ascii="Arial" w:hAnsi="Arial" w:cs="Arial"/>
          <w:sz w:val="16"/>
          <w:szCs w:val="16"/>
        </w:rPr>
        <w:t>pkt</w:t>
      </w:r>
      <w:proofErr w:type="spellEnd"/>
      <w:r w:rsidRPr="00AE758C">
        <w:rPr>
          <w:rFonts w:ascii="Arial" w:hAnsi="Arial" w:cs="Arial"/>
          <w:sz w:val="16"/>
          <w:szCs w:val="16"/>
        </w:rPr>
        <w:t xml:space="preserve"> 2 lit. d  osób zdolnych do realizacji zamówienia, </w:t>
      </w:r>
      <w:r w:rsidRPr="00AE758C">
        <w:rPr>
          <w:rFonts w:ascii="Arial" w:hAnsi="Arial" w:cs="Arial"/>
          <w:sz w:val="16"/>
          <w:szCs w:val="16"/>
          <w:u w:val="single"/>
        </w:rPr>
        <w:t>potwierdzone za zgodność z oryginałem</w:t>
      </w:r>
      <w:r w:rsidRPr="00AE758C">
        <w:rPr>
          <w:rFonts w:ascii="Arial" w:hAnsi="Arial" w:cs="Arial"/>
          <w:sz w:val="16"/>
          <w:szCs w:val="16"/>
        </w:rPr>
        <w:t>.</w:t>
      </w:r>
    </w:p>
    <w:p w:rsidR="00F31DEF" w:rsidRPr="005F55EE" w:rsidRDefault="00F31DEF" w:rsidP="00F31DEF">
      <w:pPr>
        <w:spacing w:line="360" w:lineRule="auto"/>
        <w:ind w:left="785"/>
        <w:jc w:val="both"/>
        <w:rPr>
          <w:rFonts w:ascii="Arial" w:hAnsi="Arial" w:cs="Arial"/>
          <w:sz w:val="16"/>
          <w:szCs w:val="16"/>
        </w:rPr>
      </w:pPr>
      <w:r w:rsidRPr="009F70A1">
        <w:rPr>
          <w:rFonts w:ascii="Arial" w:hAnsi="Arial" w:cs="Arial"/>
          <w:sz w:val="16"/>
          <w:szCs w:val="16"/>
        </w:rPr>
        <w:t xml:space="preserve">Stosowny wykaz zawarty jest we wzorze, stanowiącym </w:t>
      </w:r>
      <w:r w:rsidRPr="009F70A1">
        <w:rPr>
          <w:rFonts w:ascii="Arial" w:hAnsi="Arial" w:cs="Arial"/>
          <w:b/>
          <w:sz w:val="16"/>
          <w:szCs w:val="16"/>
        </w:rPr>
        <w:t xml:space="preserve">Załącznik nr </w:t>
      </w:r>
      <w:r>
        <w:rPr>
          <w:rFonts w:ascii="Arial" w:hAnsi="Arial" w:cs="Arial"/>
          <w:b/>
          <w:sz w:val="16"/>
          <w:szCs w:val="16"/>
        </w:rPr>
        <w:t>4</w:t>
      </w:r>
      <w:r w:rsidRPr="009F70A1">
        <w:rPr>
          <w:rFonts w:ascii="Arial" w:hAnsi="Arial" w:cs="Arial"/>
          <w:b/>
          <w:sz w:val="16"/>
          <w:szCs w:val="16"/>
        </w:rPr>
        <w:t xml:space="preserve"> do Specyfikacji</w:t>
      </w:r>
    </w:p>
    <w:p w:rsidR="006D27DB" w:rsidRPr="005F55EE" w:rsidRDefault="006D27DB" w:rsidP="00D10320">
      <w:pPr>
        <w:numPr>
          <w:ilvl w:val="0"/>
          <w:numId w:val="17"/>
        </w:numPr>
        <w:spacing w:line="360" w:lineRule="auto"/>
        <w:ind w:left="357" w:hanging="357"/>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 xml:space="preserve">wykluczenia z Postępowania w okolicznościach, o których </w:t>
      </w:r>
      <w:proofErr w:type="spellStart"/>
      <w:r w:rsidRPr="00695065">
        <w:rPr>
          <w:rFonts w:ascii="Arial" w:hAnsi="Arial" w:cs="Arial"/>
          <w:b/>
          <w:sz w:val="16"/>
          <w:szCs w:val="16"/>
        </w:rPr>
        <w:t>mowaw</w:t>
      </w:r>
      <w:proofErr w:type="spellEnd"/>
      <w:r w:rsidR="00BB7A86">
        <w:rPr>
          <w:rFonts w:ascii="Arial" w:hAnsi="Arial" w:cs="Arial"/>
          <w:b/>
          <w:sz w:val="16"/>
          <w:szCs w:val="16"/>
        </w:rPr>
        <w:t> </w:t>
      </w:r>
      <w:r w:rsidRPr="00695065">
        <w:rPr>
          <w:rFonts w:ascii="Arial" w:hAnsi="Arial" w:cs="Arial"/>
          <w:b/>
          <w:sz w:val="16"/>
          <w:szCs w:val="16"/>
        </w:rPr>
        <w:t xml:space="preserve">art. 108ust. 1 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109 ust. 1 pkt. 4, </w:t>
      </w:r>
      <w:r w:rsidRPr="00695065">
        <w:rPr>
          <w:rFonts w:ascii="Arial" w:hAnsi="Arial" w:cs="Arial"/>
          <w:b/>
          <w:bCs/>
          <w:sz w:val="16"/>
          <w:szCs w:val="16"/>
        </w:rPr>
        <w:t xml:space="preserve">oraz art. 7 ust. 1 </w:t>
      </w:r>
      <w:r w:rsidR="001508DD">
        <w:rPr>
          <w:rFonts w:ascii="Arial" w:hAnsi="Arial" w:cs="Arial"/>
          <w:b/>
          <w:bCs/>
          <w:sz w:val="16"/>
          <w:szCs w:val="16"/>
        </w:rPr>
        <w:t>u</w:t>
      </w:r>
      <w:r w:rsidRPr="00695065">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w:t>
      </w:r>
      <w:proofErr w:type="spellStart"/>
      <w:r w:rsidR="00AB2E3B">
        <w:rPr>
          <w:rFonts w:ascii="Arial" w:hAnsi="Arial" w:cs="Arial"/>
          <w:b/>
          <w:bCs/>
          <w:sz w:val="16"/>
          <w:szCs w:val="16"/>
        </w:rPr>
        <w:t>T.j</w:t>
      </w:r>
      <w:proofErr w:type="spellEnd"/>
      <w:r w:rsidR="00AB2E3B">
        <w:rPr>
          <w:rFonts w:ascii="Arial" w:hAnsi="Arial" w:cs="Arial"/>
          <w:b/>
          <w:bCs/>
          <w:sz w:val="16"/>
          <w:szCs w:val="16"/>
        </w:rPr>
        <w:t xml:space="preserve">. Dz. U. z 2025 poz. 514 z </w:t>
      </w:r>
      <w:proofErr w:type="spellStart"/>
      <w:r w:rsidR="00AB2E3B">
        <w:rPr>
          <w:rFonts w:ascii="Arial" w:hAnsi="Arial" w:cs="Arial"/>
          <w:b/>
          <w:bCs/>
          <w:sz w:val="16"/>
          <w:szCs w:val="16"/>
        </w:rPr>
        <w:t>późn</w:t>
      </w:r>
      <w:proofErr w:type="spellEnd"/>
      <w:r w:rsidR="00AB2E3B">
        <w:rPr>
          <w:rFonts w:ascii="Arial" w:hAnsi="Arial" w:cs="Arial"/>
          <w:b/>
          <w:bCs/>
          <w:sz w:val="16"/>
          <w:szCs w:val="16"/>
        </w:rPr>
        <w:t>. zm.</w:t>
      </w:r>
      <w:r w:rsidR="00A01A15" w:rsidRPr="00A01A15">
        <w:rPr>
          <w:rFonts w:ascii="Arial" w:hAnsi="Arial" w:cs="Arial"/>
          <w:b/>
          <w:bCs/>
          <w:sz w:val="16"/>
          <w:szCs w:val="16"/>
        </w:rPr>
        <w:t>)</w:t>
      </w:r>
      <w:r w:rsidRPr="00695065">
        <w:rPr>
          <w:rFonts w:ascii="Arial" w:hAnsi="Arial" w:cs="Arial"/>
          <w:b/>
          <w:sz w:val="16"/>
          <w:szCs w:val="16"/>
        </w:rPr>
        <w:t>, Wykonawca przedkłada</w:t>
      </w:r>
      <w:r w:rsidRPr="005F55EE">
        <w:rPr>
          <w:rFonts w:ascii="Arial" w:hAnsi="Arial" w:cs="Arial"/>
          <w:b/>
          <w:sz w:val="16"/>
          <w:szCs w:val="16"/>
        </w:rPr>
        <w:t>:</w:t>
      </w:r>
    </w:p>
    <w:p w:rsidR="006D27DB" w:rsidRPr="005F55EE" w:rsidRDefault="006D27DB" w:rsidP="00D10320">
      <w:pPr>
        <w:numPr>
          <w:ilvl w:val="0"/>
          <w:numId w:val="19"/>
        </w:numPr>
        <w:spacing w:line="360" w:lineRule="auto"/>
        <w:ind w:left="714" w:hanging="357"/>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w:t>
      </w:r>
      <w:r w:rsidR="00FC4E6C">
        <w:rPr>
          <w:rFonts w:ascii="Arial" w:hAnsi="Arial" w:cs="Arial"/>
          <w:sz w:val="16"/>
          <w:szCs w:val="16"/>
        </w:rPr>
        <w:t>ym</w:t>
      </w:r>
      <w:r w:rsidRPr="005F55EE">
        <w:rPr>
          <w:rFonts w:ascii="Arial" w:hAnsi="Arial" w:cs="Arial"/>
          <w:sz w:val="16"/>
          <w:szCs w:val="16"/>
        </w:rPr>
        <w:t xml:space="preserve"> Załącznik nr 2</w:t>
      </w:r>
      <w:r w:rsidR="00BB7A86">
        <w:rPr>
          <w:rFonts w:ascii="Arial" w:hAnsi="Arial" w:cs="Arial"/>
          <w:sz w:val="16"/>
          <w:szCs w:val="16"/>
        </w:rPr>
        <w:t>A</w:t>
      </w:r>
      <w:r w:rsidRPr="005F55EE">
        <w:rPr>
          <w:rFonts w:ascii="Arial" w:hAnsi="Arial" w:cs="Arial"/>
          <w:sz w:val="16"/>
          <w:szCs w:val="16"/>
        </w:rPr>
        <w:t xml:space="preserve"> do Specyfikacji</w:t>
      </w:r>
      <w:r w:rsidR="00BB7A86">
        <w:rPr>
          <w:rFonts w:ascii="Arial" w:hAnsi="Arial" w:cs="Arial"/>
          <w:sz w:val="16"/>
          <w:szCs w:val="16"/>
        </w:rPr>
        <w:t>;</w:t>
      </w:r>
    </w:p>
    <w:p w:rsidR="006D27DB" w:rsidRPr="005F55EE" w:rsidRDefault="006D27DB" w:rsidP="00D10320">
      <w:pPr>
        <w:numPr>
          <w:ilvl w:val="0"/>
          <w:numId w:val="19"/>
        </w:numPr>
        <w:pBdr>
          <w:top w:val="nil"/>
          <w:left w:val="nil"/>
          <w:bottom w:val="nil"/>
          <w:right w:val="nil"/>
          <w:between w:val="nil"/>
        </w:pBdr>
        <w:spacing w:line="360" w:lineRule="auto"/>
        <w:ind w:left="714" w:hanging="357"/>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B72B2E">
        <w:rPr>
          <w:rFonts w:ascii="Arial" w:eastAsia="Arial" w:hAnsi="Arial" w:cs="Arial"/>
          <w:b/>
          <w:color w:val="000000"/>
          <w:sz w:val="16"/>
          <w:szCs w:val="16"/>
        </w:rPr>
        <w:t>a</w:t>
      </w:r>
      <w:r w:rsidRPr="005F55EE">
        <w:rPr>
          <w:rFonts w:ascii="Arial" w:eastAsia="Arial" w:hAnsi="Arial" w:cs="Arial"/>
          <w:b/>
          <w:color w:val="000000"/>
          <w:sz w:val="16"/>
          <w:szCs w:val="16"/>
        </w:rPr>
        <w:t xml:space="preserve">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sporządzon</w:t>
      </w:r>
      <w:r w:rsidR="00D44BD3">
        <w:rPr>
          <w:rFonts w:ascii="Arial" w:eastAsia="Arial" w:hAnsi="Arial" w:cs="Arial"/>
          <w:color w:val="000000"/>
          <w:sz w:val="16"/>
          <w:szCs w:val="16"/>
        </w:rPr>
        <w:t>e</w:t>
      </w:r>
      <w:r w:rsidRPr="005F55EE">
        <w:rPr>
          <w:rFonts w:ascii="Arial" w:eastAsia="Arial" w:hAnsi="Arial" w:cs="Arial"/>
          <w:color w:val="000000"/>
          <w:sz w:val="16"/>
          <w:szCs w:val="16"/>
        </w:rPr>
        <w:t xml:space="preserve"> nie wcześniej niż 3 miesiące przed jej złożeniem, jeżeli odrębne przepisy wymagają wpisu do rejestru lub ewidencji, w celu potwierdzenia braku podstaw wykluczenia na podstawie art. 109 ust. 1 </w:t>
      </w:r>
      <w:proofErr w:type="spellStart"/>
      <w:r w:rsidRPr="005F55EE">
        <w:rPr>
          <w:rFonts w:ascii="Arial" w:eastAsia="Arial" w:hAnsi="Arial" w:cs="Arial"/>
          <w:color w:val="000000"/>
          <w:sz w:val="16"/>
          <w:szCs w:val="16"/>
        </w:rPr>
        <w:t>pkt</w:t>
      </w:r>
      <w:proofErr w:type="spellEnd"/>
      <w:r w:rsidRPr="005F55EE">
        <w:rPr>
          <w:rFonts w:ascii="Arial" w:eastAsia="Arial" w:hAnsi="Arial" w:cs="Arial"/>
          <w:color w:val="000000"/>
          <w:sz w:val="16"/>
          <w:szCs w:val="16"/>
        </w:rPr>
        <w:t xml:space="preserve"> 4 ustawy.</w:t>
      </w:r>
    </w:p>
    <w:p w:rsidR="006D27DB" w:rsidRPr="005F55EE" w:rsidRDefault="006D27DB" w:rsidP="00D10320">
      <w:pPr>
        <w:pStyle w:val="Akapitzlist"/>
        <w:numPr>
          <w:ilvl w:val="0"/>
          <w:numId w:val="17"/>
        </w:numPr>
        <w:spacing w:line="360" w:lineRule="auto"/>
        <w:ind w:left="357" w:hanging="357"/>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Pr>
          <w:rFonts w:ascii="Arial" w:hAnsi="Arial" w:cs="Arial"/>
          <w:sz w:val="16"/>
          <w:szCs w:val="16"/>
        </w:rPr>
        <w:t>,</w:t>
      </w:r>
      <w:r w:rsidRPr="005F55EE">
        <w:rPr>
          <w:rFonts w:ascii="Arial" w:hAnsi="Arial" w:cs="Arial"/>
          <w:sz w:val="16"/>
          <w:szCs w:val="16"/>
        </w:rPr>
        <w:t xml:space="preserve"> o których mowa w ust. 2 lit. b składa dokument lub dokumenty wystawione w kraju, w którym ma siedzibę lub miejsce zamieszkania, potwierdzające odpowiednio, że nie otwarto jego likwidacji ani nie ogłoszono upadłości.</w:t>
      </w:r>
    </w:p>
    <w:p w:rsidR="003619CA" w:rsidRDefault="006D27DB" w:rsidP="00D10320">
      <w:pPr>
        <w:numPr>
          <w:ilvl w:val="0"/>
          <w:numId w:val="17"/>
        </w:numPr>
        <w:spacing w:line="360" w:lineRule="auto"/>
        <w:ind w:left="357" w:hanging="357"/>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rsidR="003619CA" w:rsidRDefault="003619CA" w:rsidP="00D10320">
      <w:pPr>
        <w:numPr>
          <w:ilvl w:val="0"/>
          <w:numId w:val="17"/>
        </w:numPr>
        <w:spacing w:line="360" w:lineRule="auto"/>
        <w:ind w:left="357" w:hanging="357"/>
        <w:jc w:val="both"/>
        <w:rPr>
          <w:rFonts w:ascii="Arial" w:hAnsi="Arial" w:cs="Arial"/>
          <w:sz w:val="16"/>
          <w:szCs w:val="16"/>
        </w:rPr>
      </w:pPr>
      <w:r w:rsidRPr="003619CA">
        <w:rPr>
          <w:rFonts w:ascii="Arial" w:hAnsi="Arial" w:cs="Arial"/>
          <w:sz w:val="16"/>
          <w:szCs w:val="16"/>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BB7A86">
        <w:rPr>
          <w:rFonts w:ascii="Arial" w:hAnsi="Arial" w:cs="Arial"/>
          <w:sz w:val="16"/>
          <w:szCs w:val="16"/>
        </w:rPr>
        <w:t> </w:t>
      </w:r>
      <w:r w:rsidRPr="003619CA">
        <w:rPr>
          <w:rFonts w:ascii="Arial" w:hAnsi="Arial" w:cs="Arial"/>
          <w:sz w:val="16"/>
          <w:szCs w:val="16"/>
        </w:rPr>
        <w:t>którym wykonawca ma siedzibę lub miejsce zamieszkania lub miejsce zamieszkania ma osoba, której dokument m</w:t>
      </w:r>
      <w:r w:rsidR="00AB2E3B">
        <w:rPr>
          <w:rFonts w:ascii="Arial" w:hAnsi="Arial" w:cs="Arial"/>
          <w:sz w:val="16"/>
          <w:szCs w:val="16"/>
        </w:rPr>
        <w:t>a</w:t>
      </w:r>
      <w:r w:rsidRPr="003619CA">
        <w:rPr>
          <w:rFonts w:ascii="Arial" w:hAnsi="Arial" w:cs="Arial"/>
          <w:sz w:val="16"/>
          <w:szCs w:val="16"/>
        </w:rPr>
        <w:t xml:space="preserve"> dotyczyć</w:t>
      </w:r>
      <w:r w:rsidR="00AB2E3B">
        <w:rPr>
          <w:rFonts w:ascii="Arial" w:hAnsi="Arial" w:cs="Arial"/>
          <w:sz w:val="16"/>
          <w:szCs w:val="16"/>
        </w:rPr>
        <w:t>,</w:t>
      </w:r>
      <w:r w:rsidRPr="003619CA">
        <w:rPr>
          <w:rFonts w:ascii="Arial" w:hAnsi="Arial" w:cs="Arial"/>
          <w:sz w:val="16"/>
          <w:szCs w:val="16"/>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w:t>
      </w:r>
      <w:r w:rsidR="00AB2E3B">
        <w:rPr>
          <w:rFonts w:ascii="Arial" w:hAnsi="Arial" w:cs="Arial"/>
          <w:sz w:val="16"/>
          <w:szCs w:val="16"/>
        </w:rPr>
        <w:t>y</w:t>
      </w:r>
      <w:r w:rsidRPr="003619CA">
        <w:rPr>
          <w:rFonts w:ascii="Arial" w:hAnsi="Arial" w:cs="Arial"/>
          <w:sz w:val="16"/>
          <w:szCs w:val="16"/>
        </w:rPr>
        <w:t xml:space="preserve">, której dotyczyć ma dokument. Postanowienia ust. 4 stosuje się odpowiednio. </w:t>
      </w:r>
    </w:p>
    <w:p w:rsidR="006D27DB" w:rsidRDefault="003619CA" w:rsidP="00D10320">
      <w:pPr>
        <w:numPr>
          <w:ilvl w:val="0"/>
          <w:numId w:val="17"/>
        </w:numPr>
        <w:spacing w:line="360" w:lineRule="auto"/>
        <w:ind w:left="357" w:hanging="357"/>
        <w:jc w:val="both"/>
        <w:rPr>
          <w:rFonts w:ascii="Arial" w:hAnsi="Arial" w:cs="Arial"/>
          <w:sz w:val="16"/>
          <w:szCs w:val="16"/>
        </w:rPr>
      </w:pPr>
      <w:r w:rsidRPr="003619CA">
        <w:rPr>
          <w:rFonts w:ascii="Arial" w:hAnsi="Arial" w:cs="Arial"/>
          <w:sz w:val="16"/>
          <w:szCs w:val="16"/>
        </w:rPr>
        <w:t>W przypadku wątpliwości co do treści dokumentu złożonego przez Wykonawcę mającego siedzibę poza terytorium Rzeczypospolitej Polskiej lub osobę</w:t>
      </w:r>
      <w:r w:rsidR="001E504C">
        <w:rPr>
          <w:rFonts w:ascii="Arial" w:hAnsi="Arial" w:cs="Arial"/>
          <w:sz w:val="16"/>
          <w:szCs w:val="16"/>
        </w:rPr>
        <w:t>,</w:t>
      </w:r>
      <w:r w:rsidRPr="003619CA">
        <w:rPr>
          <w:rFonts w:ascii="Arial" w:hAnsi="Arial" w:cs="Arial"/>
          <w:sz w:val="16"/>
          <w:szCs w:val="16"/>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3619CA" w:rsidRPr="00470F9C" w:rsidRDefault="003619CA" w:rsidP="003619CA">
      <w:pPr>
        <w:spacing w:line="360" w:lineRule="auto"/>
        <w:ind w:left="720"/>
        <w:jc w:val="both"/>
        <w:rPr>
          <w:rFonts w:ascii="Arial" w:hAnsi="Arial" w:cs="Arial"/>
          <w:i/>
          <w:iCs/>
          <w:sz w:val="16"/>
          <w:szCs w:val="16"/>
        </w:rPr>
      </w:pPr>
    </w:p>
    <w:p w:rsidR="008A2CEE" w:rsidRPr="00470F9C" w:rsidRDefault="006D27DB" w:rsidP="00144118">
      <w:pPr>
        <w:pBdr>
          <w:top w:val="nil"/>
          <w:left w:val="nil"/>
          <w:bottom w:val="nil"/>
          <w:right w:val="nil"/>
          <w:between w:val="nil"/>
        </w:pBdr>
        <w:shd w:val="clear" w:color="auto" w:fill="FFFFFF"/>
        <w:spacing w:line="360" w:lineRule="auto"/>
        <w:rPr>
          <w:rFonts w:ascii="Arial" w:eastAsia="Arial" w:hAnsi="Arial" w:cs="Arial"/>
          <w:b/>
          <w:i/>
          <w:iCs/>
          <w:color w:val="000000"/>
          <w:sz w:val="16"/>
          <w:szCs w:val="16"/>
          <w:u w:val="single"/>
        </w:rPr>
      </w:pPr>
      <w:r w:rsidRPr="00470F9C">
        <w:rPr>
          <w:rFonts w:ascii="Arial" w:eastAsia="Arial" w:hAnsi="Arial" w:cs="Arial"/>
          <w:b/>
          <w:i/>
          <w:iCs/>
          <w:color w:val="000000"/>
          <w:sz w:val="16"/>
          <w:szCs w:val="16"/>
          <w:u w:val="single"/>
        </w:rPr>
        <w:t>X.  PRZEDMIOTOWE ŚRODKI DOWODOWE</w:t>
      </w:r>
    </w:p>
    <w:p w:rsidR="00E5245C" w:rsidRPr="001C6CF9" w:rsidRDefault="00E5245C" w:rsidP="00E5245C">
      <w:pPr>
        <w:pBdr>
          <w:top w:val="nil"/>
          <w:left w:val="nil"/>
          <w:bottom w:val="nil"/>
          <w:right w:val="nil"/>
          <w:between w:val="nil"/>
        </w:pBdr>
        <w:spacing w:line="360" w:lineRule="auto"/>
        <w:jc w:val="both"/>
        <w:rPr>
          <w:rFonts w:ascii="Arial" w:eastAsia="Arial" w:hAnsi="Arial" w:cs="Arial"/>
          <w:b/>
          <w:i/>
          <w:color w:val="000000"/>
          <w:sz w:val="16"/>
          <w:szCs w:val="16"/>
          <w:u w:val="single"/>
        </w:rPr>
      </w:pPr>
      <w:r w:rsidRPr="001C6CF9">
        <w:rPr>
          <w:rFonts w:ascii="Arial" w:eastAsia="Arial" w:hAnsi="Arial" w:cs="Arial"/>
          <w:sz w:val="16"/>
          <w:szCs w:val="16"/>
        </w:rPr>
        <w:t xml:space="preserve">Zamawiający nie </w:t>
      </w:r>
      <w:r w:rsidR="00BD396F">
        <w:rPr>
          <w:rFonts w:ascii="Arial" w:eastAsia="Arial" w:hAnsi="Arial" w:cs="Arial"/>
          <w:sz w:val="16"/>
          <w:szCs w:val="16"/>
        </w:rPr>
        <w:t xml:space="preserve">wymaga </w:t>
      </w:r>
      <w:r w:rsidRPr="001C6CF9">
        <w:rPr>
          <w:rFonts w:ascii="Arial" w:eastAsia="Arial" w:hAnsi="Arial" w:cs="Arial"/>
          <w:sz w:val="16"/>
          <w:szCs w:val="16"/>
        </w:rPr>
        <w:t>przedłożenia przedmiotowych środków dowodowych.</w:t>
      </w:r>
    </w:p>
    <w:p w:rsidR="00363B6E" w:rsidRPr="00363B6E" w:rsidRDefault="00363B6E" w:rsidP="00363B6E">
      <w:pPr>
        <w:pStyle w:val="Akapitzlist"/>
        <w:shd w:val="clear" w:color="auto" w:fill="FFFFFF"/>
        <w:spacing w:line="360" w:lineRule="auto"/>
        <w:ind w:left="357"/>
        <w:jc w:val="both"/>
        <w:rPr>
          <w:rFonts w:ascii="Arial" w:eastAsia="Times New Roman" w:hAnsi="Arial" w:cs="Arial"/>
          <w:color w:val="000000"/>
          <w:sz w:val="16"/>
          <w:szCs w:val="16"/>
        </w:rPr>
      </w:pPr>
    </w:p>
    <w:p w:rsidR="008A2CEE"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b/>
          <w:i/>
          <w:color w:val="000000"/>
          <w:sz w:val="16"/>
          <w:szCs w:val="16"/>
          <w:u w:val="single"/>
        </w:rPr>
      </w:pPr>
      <w:r w:rsidRPr="00470F9C">
        <w:rPr>
          <w:rFonts w:ascii="Arial" w:eastAsia="Arial" w:hAnsi="Arial" w:cs="Arial"/>
          <w:b/>
          <w:i/>
          <w:color w:val="000000"/>
          <w:sz w:val="16"/>
          <w:szCs w:val="16"/>
          <w:u w:val="single"/>
        </w:rPr>
        <w:t>XI. INFORMACJE O ŚRODKACH KOMUNIKACJI ELEKTRONICZNEJ, PRZY UŻYCIU KTÓRYCH ZAMAWIAJĄCY BĘDZIEKOMUNIKOWAŁ SIĘ Z WYKONAWCAMI, ORAZ INFORMACJE O WYMAGANIACH TECHNICZNYCHI</w:t>
      </w:r>
      <w:r w:rsidR="00FC4E6C"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 xml:space="preserve">ORGANIZACYJNYCH SPORZĄDZANIA, WYSYŁANIA I ODBIERANIA KORESPONDENCJI ELEKTRONICZEJ </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Pr="009A5EE9">
        <w:rPr>
          <w:rFonts w:ascii="Arial" w:hAnsi="Arial" w:cs="Arial"/>
          <w:sz w:val="16"/>
          <w:szCs w:val="16"/>
        </w:rPr>
        <w:t>oraz poczty elektronicznej.</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rsidR="009C7EE8"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rsidR="006A791D" w:rsidRPr="0027245B"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b/>
          <w:bCs/>
          <w:sz w:val="16"/>
          <w:szCs w:val="16"/>
          <w:highlight w:val="cyan"/>
        </w:rPr>
      </w:pPr>
      <w:r w:rsidRPr="006A791D">
        <w:rPr>
          <w:rFonts w:ascii="Arial" w:eastAsia="Arial" w:hAnsi="Arial" w:cs="Arial"/>
          <w:sz w:val="16"/>
          <w:szCs w:val="16"/>
        </w:rPr>
        <w:t>Identyfikator (ID) postępowania na Platformie e-Zamówienia:</w:t>
      </w:r>
      <w:r w:rsidR="0027245B" w:rsidRPr="0027245B">
        <w:rPr>
          <w:rFonts w:ascii="Helvetica Neue" w:hAnsi="Helvetica Neue"/>
          <w:color w:val="4A4A4A"/>
          <w:shd w:val="clear" w:color="auto" w:fill="FFFFFF"/>
        </w:rPr>
        <w:t xml:space="preserve"> </w:t>
      </w:r>
      <w:r w:rsidR="0027245B" w:rsidRPr="0027245B">
        <w:rPr>
          <w:rFonts w:ascii="Arial" w:hAnsi="Arial" w:cs="Arial"/>
          <w:b/>
          <w:color w:val="4A4A4A"/>
          <w:sz w:val="16"/>
          <w:szCs w:val="16"/>
          <w:highlight w:val="cyan"/>
          <w:shd w:val="clear" w:color="auto" w:fill="FFFFFF"/>
        </w:rPr>
        <w:t>ocds-148610-54633322-fa55-444b-851e-5fa55e4e7aa2</w:t>
      </w:r>
    </w:p>
    <w:p w:rsidR="006D27DB" w:rsidRPr="006A791D"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6A791D">
        <w:rPr>
          <w:rFonts w:ascii="Arial" w:hAnsi="Arial" w:cs="Arial"/>
          <w:sz w:val="16"/>
          <w:szCs w:val="16"/>
        </w:rPr>
        <w:lastRenderedPageBreak/>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6A791D">
          <w:rPr>
            <w:rStyle w:val="Hipercze"/>
            <w:rFonts w:ascii="Arial" w:hAnsi="Arial" w:cs="Arial"/>
            <w:sz w:val="16"/>
            <w:szCs w:val="16"/>
          </w:rPr>
          <w:t>https://ezamowienia.gov.pl</w:t>
        </w:r>
      </w:hyperlink>
      <w:r w:rsidRPr="006A791D">
        <w:rPr>
          <w:rFonts w:ascii="Arial" w:hAnsi="Arial" w:cs="Arial"/>
          <w:sz w:val="16"/>
          <w:szCs w:val="16"/>
        </w:rPr>
        <w:t>oraz informacje zamieszczone w zakładce „Centrum Pomocy”.</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5"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sidRPr="003E0E7F">
        <w:rPr>
          <w:rFonts w:ascii="Arial" w:hAnsi="Arial" w:cs="Arial"/>
          <w:color w:val="000000"/>
          <w:sz w:val="16"/>
          <w:szCs w:val="16"/>
        </w:rPr>
        <w:t>Przeglądanie i</w:t>
      </w:r>
      <w:r w:rsidR="00EB5245">
        <w:rPr>
          <w:rFonts w:ascii="Arial" w:hAnsi="Arial" w:cs="Arial"/>
          <w:color w:val="000000"/>
          <w:sz w:val="16"/>
          <w:szCs w:val="16"/>
        </w:rPr>
        <w:t> </w:t>
      </w:r>
      <w:r w:rsidRPr="003E0E7F">
        <w:rPr>
          <w:rFonts w:ascii="Arial" w:hAnsi="Arial" w:cs="Arial"/>
          <w:color w:val="000000"/>
          <w:sz w:val="16"/>
          <w:szCs w:val="16"/>
        </w:rPr>
        <w:t>pobieranie publicznej treści dokumentacji postępowania nie wymaga posiadania konta na Platformie e-Zamówienia ani logowania.</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9A5EE9">
        <w:rPr>
          <w:rFonts w:ascii="Arial" w:hAnsi="Arial" w:cs="Arial"/>
          <w:sz w:val="16"/>
          <w:szCs w:val="16"/>
        </w:rPr>
        <w:t>Dz.U</w:t>
      </w:r>
      <w:proofErr w:type="spellEnd"/>
      <w:r w:rsidRPr="009A5EE9">
        <w:rPr>
          <w:rFonts w:ascii="Arial" w:hAnsi="Arial" w:cs="Arial"/>
          <w:sz w:val="16"/>
          <w:szCs w:val="16"/>
        </w:rPr>
        <w:t xml:space="preserve">. 2022 poz. 2452), sporządza się w postaci elektronicznej, w formatach danych określonych w przepisach rozporządzenia Rady Ministrów z dnia 12 kwietnia 2012 r. w sprawie Krajowych Ram </w:t>
      </w:r>
      <w:proofErr w:type="spellStart"/>
      <w:r w:rsidRPr="009A5EE9">
        <w:rPr>
          <w:rFonts w:ascii="Arial" w:hAnsi="Arial" w:cs="Arial"/>
          <w:sz w:val="16"/>
          <w:szCs w:val="16"/>
        </w:rPr>
        <w:t>Interoperacyjności</w:t>
      </w:r>
      <w:proofErr w:type="spellEnd"/>
      <w:r w:rsidRPr="009A5EE9">
        <w:rPr>
          <w:rFonts w:ascii="Arial" w:hAnsi="Arial" w:cs="Arial"/>
          <w:sz w:val="16"/>
          <w:szCs w:val="16"/>
        </w:rPr>
        <w:t>, minimalnych wymagań dla rejestrów publicznych i wymiany informacji w postaci elektronicznej oraz minimalnych wymagań dla systemów teleinformatycznych (Dz. U. z 2017 r. poz. 2247), z uwzględnieniem rodzaju przekazywanych danych i</w:t>
      </w:r>
      <w:r w:rsidR="00EB5245">
        <w:rPr>
          <w:rFonts w:ascii="Arial" w:hAnsi="Arial" w:cs="Arial"/>
          <w:sz w:val="16"/>
          <w:szCs w:val="16"/>
        </w:rPr>
        <w:t> </w:t>
      </w:r>
      <w:r w:rsidRPr="009A5EE9">
        <w:rPr>
          <w:rFonts w:ascii="Arial" w:hAnsi="Arial" w:cs="Arial"/>
          <w:sz w:val="16"/>
          <w:szCs w:val="16"/>
        </w:rPr>
        <w:t xml:space="preserve">przekazuje się jako </w:t>
      </w:r>
      <w:proofErr w:type="spellStart"/>
      <w:r w:rsidRPr="009A5EE9">
        <w:rPr>
          <w:rFonts w:ascii="Arial" w:hAnsi="Arial" w:cs="Arial"/>
          <w:sz w:val="16"/>
          <w:szCs w:val="16"/>
        </w:rPr>
        <w:t>załączniki.</w:t>
      </w:r>
      <w:r w:rsidRPr="009A5EE9">
        <w:rPr>
          <w:rFonts w:ascii="Arial" w:hAnsi="Arial" w:cs="Arial"/>
          <w:color w:val="000000"/>
          <w:sz w:val="16"/>
          <w:szCs w:val="16"/>
        </w:rPr>
        <w:t>W</w:t>
      </w:r>
      <w:proofErr w:type="spellEnd"/>
      <w:r w:rsidRPr="009A5EE9">
        <w:rPr>
          <w:rFonts w:ascii="Arial" w:hAnsi="Arial" w:cs="Arial"/>
          <w:color w:val="000000"/>
          <w:sz w:val="16"/>
          <w:szCs w:val="16"/>
        </w:rPr>
        <w:t xml:space="preserve"> przypadku formatów, o których mowa w art. 66 ust. 1 ustawy </w:t>
      </w:r>
      <w:proofErr w:type="spellStart"/>
      <w:r w:rsidRPr="009A5EE9">
        <w:rPr>
          <w:rFonts w:ascii="Arial" w:hAnsi="Arial" w:cs="Arial"/>
          <w:color w:val="000000"/>
          <w:sz w:val="16"/>
          <w:szCs w:val="16"/>
        </w:rPr>
        <w:t>Pzp</w:t>
      </w:r>
      <w:proofErr w:type="spellEnd"/>
      <w:r w:rsidRPr="009A5EE9">
        <w:rPr>
          <w:rFonts w:ascii="Arial" w:hAnsi="Arial" w:cs="Arial"/>
          <w:color w:val="000000"/>
          <w:sz w:val="16"/>
          <w:szCs w:val="16"/>
        </w:rPr>
        <w:t xml:space="preserve">, ww. regulacje nie będą miały bezpośredniego zastosowania. </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Informacje, oświadczenia lub dokumenty, inne niż wymienione w § 2 ust. 1 rozporządzenia Prezesa Rady Ministrów w</w:t>
      </w:r>
      <w:r w:rsidR="00EB5245">
        <w:rPr>
          <w:rFonts w:ascii="Arial" w:hAnsi="Arial" w:cs="Arial"/>
          <w:color w:val="000000"/>
          <w:sz w:val="16"/>
          <w:szCs w:val="16"/>
        </w:rPr>
        <w:t> </w:t>
      </w:r>
      <w:r w:rsidRPr="009A5EE9">
        <w:rPr>
          <w:rFonts w:ascii="Arial" w:hAnsi="Arial" w:cs="Arial"/>
          <w:color w:val="000000"/>
          <w:sz w:val="16"/>
          <w:szCs w:val="16"/>
        </w:rPr>
        <w:t xml:space="preserve">sprawie wymagań dla dokumentów elektronicznych, przekazywane w postępowaniu sporządza się w postaci elektronicznej: </w:t>
      </w:r>
    </w:p>
    <w:p w:rsidR="006D27DB" w:rsidRPr="001508DD" w:rsidRDefault="006D27DB" w:rsidP="00D10320">
      <w:pPr>
        <w:pStyle w:val="Akapitzlist"/>
        <w:numPr>
          <w:ilvl w:val="0"/>
          <w:numId w:val="35"/>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 xml:space="preserve">w formatach danych określonych w przepisach rozporządzenia Rady Ministrów w sprawie Krajowych Ram </w:t>
      </w:r>
      <w:proofErr w:type="spellStart"/>
      <w:r w:rsidRPr="001508DD">
        <w:rPr>
          <w:rFonts w:ascii="Arial" w:hAnsi="Arial" w:cs="Arial"/>
          <w:color w:val="000000"/>
          <w:sz w:val="16"/>
          <w:szCs w:val="16"/>
        </w:rPr>
        <w:t>Interoperacyjności</w:t>
      </w:r>
      <w:proofErr w:type="spellEnd"/>
      <w:r w:rsidRPr="001508DD">
        <w:rPr>
          <w:rFonts w:ascii="Arial" w:hAnsi="Arial" w:cs="Arial"/>
          <w:color w:val="000000"/>
          <w:sz w:val="16"/>
          <w:szCs w:val="16"/>
        </w:rPr>
        <w:t xml:space="preserve"> (i przekazuje się jako załącznik), lub </w:t>
      </w:r>
    </w:p>
    <w:p w:rsidR="00EB5245" w:rsidRPr="00EB5245" w:rsidRDefault="006D27DB" w:rsidP="00D10320">
      <w:pPr>
        <w:pStyle w:val="Akapitzlist"/>
        <w:numPr>
          <w:ilvl w:val="0"/>
          <w:numId w:val="35"/>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jako tekst wpisany bezpośrednio do wiadomości przekazywanej przy użyciu środków komunikacji elektronicznej (np. w treści wiadomości e-mail lub w treści „Formularza do komunikacji”).</w:t>
      </w:r>
    </w:p>
    <w:p w:rsidR="00EB5245" w:rsidRPr="00EB5245" w:rsidRDefault="00EB5245"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EB5245">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w:t>
      </w:r>
      <w:r>
        <w:rPr>
          <w:rFonts w:ascii="Arial" w:hAnsi="Arial" w:cs="Arial"/>
          <w:sz w:val="16"/>
          <w:szCs w:val="16"/>
        </w:rPr>
        <w:t> </w:t>
      </w:r>
      <w:r w:rsidRPr="00EB5245">
        <w:rPr>
          <w:rFonts w:ascii="Arial" w:hAnsi="Arial" w:cs="Arial"/>
          <w:sz w:val="16"/>
          <w:szCs w:val="16"/>
        </w:rPr>
        <w:t>nazwie pliku „Dokument stanowiący tajemnicę przedsiębiorstwa”. Zaleca się, aby uzasadnienie zastrzeżenia informacji jako tajemnicy przedsiębiorstwa było sformułowane w sposób umożliwiający jego udostępnienie.</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EB5245">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EB5245">
        <w:rPr>
          <w:rFonts w:ascii="Arial" w:hAnsi="Arial" w:cs="Arial"/>
          <w:sz w:val="16"/>
          <w:szCs w:val="16"/>
        </w:rPr>
        <w:t> </w:t>
      </w:r>
      <w:r w:rsidRPr="009A5EE9">
        <w:rPr>
          <w:rFonts w:ascii="Arial" w:hAnsi="Arial" w:cs="Arial"/>
          <w:sz w:val="16"/>
          <w:szCs w:val="16"/>
        </w:rPr>
        <w:t>„Formularzy do komunikacji” służących do zadawania pytań dotyczących treści SWZ wystarczające jest posiadanie tzw. konta uproszczonego na Platformie e-Zamówienia.</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lastRenderedPageBreak/>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6" w:history="1">
        <w:r w:rsidRPr="00DF35C6">
          <w:rPr>
            <w:rStyle w:val="Hipercze"/>
            <w:rFonts w:ascii="Arial" w:eastAsia="Arial" w:hAnsi="Arial" w:cs="Arial"/>
            <w:sz w:val="16"/>
            <w:szCs w:val="16"/>
          </w:rPr>
          <w:t>https://ezamowienia.gov.pl</w:t>
        </w:r>
      </w:hyperlink>
      <w:r w:rsidRPr="009A5EE9">
        <w:rPr>
          <w:rFonts w:ascii="Arial" w:hAnsi="Arial" w:cs="Arial"/>
          <w:sz w:val="16"/>
          <w:szCs w:val="16"/>
        </w:rPr>
        <w:t>w zakładce „Zgłoś problem”.</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E5245C">
        <w:rPr>
          <w:rFonts w:ascii="Arial" w:eastAsia="Arial" w:hAnsi="Arial" w:cs="Arial"/>
          <w:b/>
          <w:color w:val="000000"/>
          <w:sz w:val="16"/>
          <w:szCs w:val="16"/>
        </w:rPr>
        <w:t>227</w:t>
      </w:r>
      <w:r w:rsidR="0074450F">
        <w:rPr>
          <w:rFonts w:ascii="Arial" w:eastAsia="Arial" w:hAnsi="Arial" w:cs="Arial"/>
          <w:b/>
          <w:color w:val="000000"/>
          <w:sz w:val="16"/>
          <w:szCs w:val="16"/>
        </w:rPr>
        <w:t>/ZP/2025</w:t>
      </w:r>
    </w:p>
    <w:p w:rsidR="006D27DB" w:rsidRPr="006D27DB"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 xml:space="preserve">Osobą uprawnioną do porozumiewania się z wykonawcami jest: </w:t>
      </w:r>
      <w:bookmarkStart w:id="2" w:name="_Hlk130381143"/>
      <w:r w:rsidR="00E5245C">
        <w:rPr>
          <w:rFonts w:ascii="Arial" w:eastAsia="Arial" w:hAnsi="Arial" w:cs="Arial"/>
          <w:color w:val="000000"/>
          <w:sz w:val="16"/>
          <w:szCs w:val="16"/>
        </w:rPr>
        <w:t>Ewelina Rusinek</w:t>
      </w:r>
      <w:r>
        <w:rPr>
          <w:rFonts w:ascii="Arial" w:eastAsia="Arial" w:hAnsi="Arial" w:cs="Arial"/>
          <w:color w:val="000000"/>
          <w:sz w:val="16"/>
          <w:szCs w:val="16"/>
        </w:rPr>
        <w:t>, e-mail</w:t>
      </w:r>
      <w:hyperlink r:id="rId17" w:history="1">
        <w:r w:rsidR="00E5245C" w:rsidRPr="007B491A">
          <w:rPr>
            <w:rStyle w:val="Hipercze"/>
            <w:rFonts w:ascii="Arial" w:eastAsia="Arial" w:hAnsi="Arial" w:cs="Arial"/>
            <w:sz w:val="16"/>
            <w:szCs w:val="16"/>
          </w:rPr>
          <w:t>erusinek@rydygierkrakow.pl</w:t>
        </w:r>
      </w:hyperlink>
      <w:bookmarkEnd w:id="2"/>
      <w:r w:rsidR="00E5245C">
        <w:rPr>
          <w:rFonts w:ascii="Arial" w:eastAsia="Arial" w:hAnsi="Arial" w:cs="Arial"/>
          <w:color w:val="000000"/>
          <w:sz w:val="16"/>
          <w:szCs w:val="16"/>
        </w:rPr>
        <w:t xml:space="preserve"> /tel. (12) 64 68 210</w:t>
      </w:r>
      <w:r w:rsidRPr="006D27DB">
        <w:rPr>
          <w:rFonts w:ascii="Arial" w:eastAsia="Arial" w:hAnsi="Arial" w:cs="Arial"/>
          <w:color w:val="000000"/>
          <w:sz w:val="16"/>
          <w:szCs w:val="16"/>
        </w:rPr>
        <w:t xml:space="preserve"> / Dział Zamówień Publicznych i Zaopatrzenia. </w:t>
      </w:r>
    </w:p>
    <w:p w:rsidR="006D27DB" w:rsidRPr="009A5EE9" w:rsidRDefault="006D27DB" w:rsidP="00AC630B">
      <w:pPr>
        <w:numPr>
          <w:ilvl w:val="0"/>
          <w:numId w:val="2"/>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rsidR="006D27DB" w:rsidRPr="009A5EE9" w:rsidRDefault="006D27DB" w:rsidP="006D27DB">
      <w:pPr>
        <w:pBdr>
          <w:top w:val="nil"/>
          <w:left w:val="nil"/>
          <w:bottom w:val="nil"/>
          <w:right w:val="nil"/>
          <w:between w:val="nil"/>
        </w:pBdr>
        <w:spacing w:line="360" w:lineRule="auto"/>
        <w:jc w:val="both"/>
        <w:rPr>
          <w:rFonts w:ascii="Arial" w:eastAsia="Arial" w:hAnsi="Arial" w:cs="Arial"/>
          <w:strike/>
          <w:sz w:val="16"/>
          <w:szCs w:val="16"/>
        </w:rPr>
      </w:pPr>
    </w:p>
    <w:p w:rsidR="00EB5245"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i/>
          <w:color w:val="000000"/>
          <w:sz w:val="16"/>
          <w:szCs w:val="16"/>
          <w:u w:val="single"/>
        </w:rPr>
      </w:pPr>
      <w:r w:rsidRPr="00470F9C">
        <w:rPr>
          <w:rFonts w:ascii="Arial" w:eastAsia="Arial" w:hAnsi="Arial" w:cs="Arial"/>
          <w:b/>
          <w:i/>
          <w:color w:val="000000"/>
          <w:sz w:val="16"/>
          <w:szCs w:val="16"/>
          <w:u w:val="single"/>
        </w:rPr>
        <w:t>XII. OPIS SPOSOBU PRZYGOTOWANIA OFERTY ORAZ DOKUMENTÓW WYMAGANYCH PRZEZ ZAMAWIAJĄCEGO W</w:t>
      </w:r>
      <w:r w:rsidR="00EB5245"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SWZ</w:t>
      </w:r>
    </w:p>
    <w:p w:rsidR="006D27DB" w:rsidRPr="00EB5245" w:rsidRDefault="00EB5245" w:rsidP="00EB5245">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Pr>
          <w:rFonts w:ascii="Arial" w:eastAsia="Arial" w:hAnsi="Arial" w:cs="Arial"/>
          <w:color w:val="000000"/>
          <w:sz w:val="16"/>
          <w:szCs w:val="16"/>
          <w:u w:val="single"/>
        </w:rPr>
        <w:t xml:space="preserve">I.  </w:t>
      </w:r>
      <w:r w:rsidR="006D27DB" w:rsidRPr="00EB5245">
        <w:rPr>
          <w:rFonts w:ascii="Arial" w:eastAsia="Arial" w:hAnsi="Arial" w:cs="Arial"/>
          <w:b/>
          <w:color w:val="000000"/>
          <w:sz w:val="16"/>
          <w:szCs w:val="16"/>
          <w:u w:val="single"/>
        </w:rPr>
        <w:t>Informacje ogólne</w:t>
      </w:r>
    </w:p>
    <w:p w:rsidR="006D27DB" w:rsidRPr="009A5EE9" w:rsidRDefault="006D27DB" w:rsidP="00D10320">
      <w:pPr>
        <w:pStyle w:val="Akapitzlist"/>
        <w:numPr>
          <w:ilvl w:val="0"/>
          <w:numId w:val="12"/>
        </w:numPr>
        <w:spacing w:line="360" w:lineRule="auto"/>
        <w:ind w:left="357" w:hanging="357"/>
        <w:jc w:val="both"/>
        <w:rPr>
          <w:rFonts w:ascii="Arial"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rsidR="006D27DB" w:rsidRPr="009A5EE9" w:rsidRDefault="006D27DB" w:rsidP="00D10320">
      <w:pPr>
        <w:pStyle w:val="Akapitzlist"/>
        <w:numPr>
          <w:ilvl w:val="0"/>
          <w:numId w:val="12"/>
        </w:numPr>
        <w:spacing w:line="360" w:lineRule="auto"/>
        <w:ind w:left="357" w:hanging="357"/>
        <w:jc w:val="both"/>
        <w:rPr>
          <w:rFonts w:ascii="Arial"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6D27DB" w:rsidRPr="009A5EE9" w:rsidRDefault="006D27DB" w:rsidP="00D10320">
      <w:pPr>
        <w:pStyle w:val="Akapitzlist"/>
        <w:numPr>
          <w:ilvl w:val="0"/>
          <w:numId w:val="12"/>
        </w:numPr>
        <w:spacing w:line="360" w:lineRule="auto"/>
        <w:ind w:left="357" w:hanging="357"/>
        <w:jc w:val="both"/>
        <w:rPr>
          <w:rFonts w:ascii="Arial"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BB7A86" w:rsidRDefault="006D27DB" w:rsidP="00D10320">
      <w:pPr>
        <w:pStyle w:val="Akapitzlist"/>
        <w:numPr>
          <w:ilvl w:val="0"/>
          <w:numId w:val="12"/>
        </w:numPr>
        <w:spacing w:line="360" w:lineRule="auto"/>
        <w:ind w:left="357" w:hanging="357"/>
        <w:jc w:val="both"/>
        <w:rPr>
          <w:rFonts w:ascii="Arial"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6D27DB" w:rsidRPr="00BB7A86" w:rsidRDefault="006D27DB" w:rsidP="000C408E">
      <w:pPr>
        <w:pStyle w:val="Akapitzlist"/>
        <w:spacing w:line="360" w:lineRule="auto"/>
        <w:ind w:left="357"/>
        <w:jc w:val="both"/>
        <w:rPr>
          <w:rFonts w:ascii="Arial" w:hAnsi="Arial" w:cs="Arial"/>
          <w:sz w:val="16"/>
          <w:szCs w:val="16"/>
        </w:rPr>
      </w:pPr>
      <w:r w:rsidRPr="00BB7A86">
        <w:rPr>
          <w:rFonts w:ascii="Arial" w:hAnsi="Arial" w:cs="Arial"/>
          <w:sz w:val="16"/>
          <w:szCs w:val="16"/>
        </w:rPr>
        <w:t xml:space="preserve">Uwaga! Nie należy zmieniać nazwy pliku nadanej przez Platformę e-Zamówienia. Zapisany „Formularz ofertowy” należy zawsze otwierać w programie </w:t>
      </w:r>
      <w:proofErr w:type="spellStart"/>
      <w:r w:rsidRPr="00BB7A86">
        <w:rPr>
          <w:rFonts w:ascii="Arial" w:hAnsi="Arial" w:cs="Arial"/>
          <w:sz w:val="16"/>
          <w:szCs w:val="16"/>
        </w:rPr>
        <w:t>Adobe</w:t>
      </w:r>
      <w:proofErr w:type="spellEnd"/>
      <w:r w:rsidRPr="00BB7A86">
        <w:rPr>
          <w:rFonts w:ascii="Arial" w:hAnsi="Arial" w:cs="Arial"/>
          <w:sz w:val="16"/>
          <w:szCs w:val="16"/>
        </w:rPr>
        <w:t xml:space="preserve"> </w:t>
      </w:r>
      <w:proofErr w:type="spellStart"/>
      <w:r w:rsidRPr="00BB7A86">
        <w:rPr>
          <w:rFonts w:ascii="Arial" w:hAnsi="Arial" w:cs="Arial"/>
          <w:sz w:val="16"/>
          <w:szCs w:val="16"/>
        </w:rPr>
        <w:t>Acrobat</w:t>
      </w:r>
      <w:proofErr w:type="spellEnd"/>
      <w:r w:rsidRPr="00BB7A86">
        <w:rPr>
          <w:rFonts w:ascii="Arial" w:hAnsi="Arial" w:cs="Arial"/>
          <w:sz w:val="16"/>
          <w:szCs w:val="16"/>
        </w:rPr>
        <w:t xml:space="preserve"> </w:t>
      </w:r>
      <w:proofErr w:type="spellStart"/>
      <w:r w:rsidRPr="00BB7A86">
        <w:rPr>
          <w:rFonts w:ascii="Arial" w:hAnsi="Arial" w:cs="Arial"/>
          <w:sz w:val="16"/>
          <w:szCs w:val="16"/>
        </w:rPr>
        <w:t>Reader</w:t>
      </w:r>
      <w:proofErr w:type="spellEnd"/>
      <w:r w:rsidRPr="00BB7A86">
        <w:rPr>
          <w:rFonts w:ascii="Arial" w:hAnsi="Arial" w:cs="Arial"/>
          <w:sz w:val="16"/>
          <w:szCs w:val="16"/>
        </w:rPr>
        <w:t xml:space="preserve"> DC.</w:t>
      </w:r>
    </w:p>
    <w:p w:rsidR="006D27DB" w:rsidRPr="009A5EE9" w:rsidRDefault="006D27DB" w:rsidP="00D10320">
      <w:pPr>
        <w:pStyle w:val="Akapitzlist"/>
        <w:numPr>
          <w:ilvl w:val="0"/>
          <w:numId w:val="12"/>
        </w:numPr>
        <w:spacing w:line="360" w:lineRule="auto"/>
        <w:ind w:left="357" w:hanging="357"/>
        <w:jc w:val="both"/>
        <w:rPr>
          <w:rFonts w:ascii="Arial"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w:t>
      </w:r>
      <w:proofErr w:type="spellStart"/>
      <w:r w:rsidRPr="009A5EE9">
        <w:rPr>
          <w:rFonts w:ascii="Arial" w:hAnsi="Arial" w:cs="Arial"/>
          <w:sz w:val="16"/>
          <w:szCs w:val="16"/>
        </w:rPr>
        <w:t>Pzp</w:t>
      </w:r>
      <w:proofErr w:type="spellEnd"/>
      <w:r w:rsidRPr="009A5EE9">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w:t>
      </w:r>
      <w:r w:rsidR="00B0543F">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6D27DB" w:rsidRPr="005E762D" w:rsidRDefault="006D27DB" w:rsidP="00D10320">
      <w:pPr>
        <w:pStyle w:val="Akapitzlist"/>
        <w:numPr>
          <w:ilvl w:val="0"/>
          <w:numId w:val="12"/>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8A2CEE" w:rsidRDefault="008A2CEE" w:rsidP="00144118">
      <w:pPr>
        <w:pBdr>
          <w:top w:val="nil"/>
          <w:left w:val="nil"/>
          <w:bottom w:val="nil"/>
          <w:right w:val="nil"/>
          <w:between w:val="nil"/>
        </w:pBdr>
        <w:spacing w:line="360" w:lineRule="auto"/>
        <w:rPr>
          <w:rFonts w:ascii="Arial" w:eastAsia="Arial" w:hAnsi="Arial" w:cs="Arial"/>
          <w:b/>
          <w:color w:val="000000"/>
          <w:sz w:val="16"/>
          <w:szCs w:val="16"/>
        </w:rPr>
      </w:pPr>
    </w:p>
    <w:p w:rsidR="00B54D1B" w:rsidRPr="00EB5245" w:rsidRDefault="00EB5245" w:rsidP="00EB5245">
      <w:pPr>
        <w:pBdr>
          <w:top w:val="nil"/>
          <w:left w:val="nil"/>
          <w:bottom w:val="nil"/>
          <w:right w:val="nil"/>
          <w:between w:val="nil"/>
        </w:pBdr>
        <w:spacing w:line="360" w:lineRule="auto"/>
        <w:ind w:left="3"/>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  </w:t>
      </w:r>
      <w:r w:rsidR="006D27DB" w:rsidRPr="00EB5245">
        <w:rPr>
          <w:rFonts w:ascii="Arial" w:eastAsia="Arial" w:hAnsi="Arial" w:cs="Arial"/>
          <w:b/>
          <w:bCs/>
          <w:color w:val="000000"/>
          <w:sz w:val="16"/>
          <w:szCs w:val="16"/>
          <w:u w:val="single"/>
        </w:rPr>
        <w:t>Sposób oraz termin składania ofert</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Wykonawca może złożyć tylko jedną ofertę.</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 xml:space="preserve">Ofertę wraz z wymaganymi dokumentami należy złożyć w terminie </w:t>
      </w:r>
      <w:r w:rsidRPr="0027245B">
        <w:rPr>
          <w:rFonts w:ascii="Arial" w:hAnsi="Arial" w:cs="Arial"/>
          <w:b/>
          <w:bCs/>
          <w:sz w:val="16"/>
          <w:szCs w:val="16"/>
          <w:highlight w:val="yellow"/>
        </w:rPr>
        <w:t xml:space="preserve">do dnia </w:t>
      </w:r>
      <w:r w:rsidR="00DB08F1" w:rsidRPr="0027245B">
        <w:rPr>
          <w:rFonts w:ascii="Arial" w:eastAsia="Arial" w:hAnsi="Arial" w:cs="Arial"/>
          <w:b/>
          <w:sz w:val="16"/>
          <w:szCs w:val="16"/>
          <w:highlight w:val="yellow"/>
        </w:rPr>
        <w:t xml:space="preserve">15 grudnia </w:t>
      </w:r>
      <w:r w:rsidR="00E5245C" w:rsidRPr="0027245B">
        <w:rPr>
          <w:rFonts w:ascii="Arial" w:eastAsia="Arial" w:hAnsi="Arial" w:cs="Arial"/>
          <w:b/>
          <w:sz w:val="16"/>
          <w:szCs w:val="16"/>
          <w:highlight w:val="yellow"/>
        </w:rPr>
        <w:t xml:space="preserve"> </w:t>
      </w:r>
      <w:r w:rsidRPr="0027245B">
        <w:rPr>
          <w:rFonts w:ascii="Arial" w:hAnsi="Arial" w:cs="Arial"/>
          <w:b/>
          <w:bCs/>
          <w:sz w:val="16"/>
          <w:szCs w:val="16"/>
          <w:highlight w:val="yellow"/>
        </w:rPr>
        <w:t>202</w:t>
      </w:r>
      <w:r w:rsidR="00AB2E3B" w:rsidRPr="0027245B">
        <w:rPr>
          <w:rFonts w:ascii="Arial" w:hAnsi="Arial" w:cs="Arial"/>
          <w:b/>
          <w:bCs/>
          <w:sz w:val="16"/>
          <w:szCs w:val="16"/>
          <w:highlight w:val="yellow"/>
        </w:rPr>
        <w:t>5</w:t>
      </w:r>
      <w:r w:rsidRPr="0027245B">
        <w:rPr>
          <w:rFonts w:ascii="Arial" w:hAnsi="Arial" w:cs="Arial"/>
          <w:b/>
          <w:bCs/>
          <w:sz w:val="16"/>
          <w:szCs w:val="16"/>
          <w:highlight w:val="yellow"/>
        </w:rPr>
        <w:t xml:space="preserve"> r. do godziny </w:t>
      </w:r>
      <w:r w:rsidR="0027245B">
        <w:rPr>
          <w:rFonts w:ascii="Arial" w:hAnsi="Arial" w:cs="Arial"/>
          <w:b/>
          <w:bCs/>
          <w:sz w:val="16"/>
          <w:szCs w:val="16"/>
          <w:highlight w:val="yellow"/>
        </w:rPr>
        <w:t>08</w:t>
      </w:r>
      <w:r w:rsidRPr="0027245B">
        <w:rPr>
          <w:rFonts w:ascii="Arial" w:hAnsi="Arial" w:cs="Arial"/>
          <w:b/>
          <w:bCs/>
          <w:sz w:val="16"/>
          <w:szCs w:val="16"/>
          <w:highlight w:val="yellow"/>
        </w:rPr>
        <w:t>:00</w:t>
      </w:r>
      <w:r w:rsidRPr="005F22E4">
        <w:rPr>
          <w:rFonts w:ascii="Arial" w:hAnsi="Arial" w:cs="Arial"/>
          <w:b/>
          <w:bCs/>
          <w:sz w:val="16"/>
          <w:szCs w:val="16"/>
          <w:highlight w:val="yellow"/>
        </w:rPr>
        <w:t>.</w:t>
      </w:r>
    </w:p>
    <w:p w:rsidR="006D27DB" w:rsidRPr="009A5EE9" w:rsidRDefault="006D27DB" w:rsidP="00D10320">
      <w:pPr>
        <w:numPr>
          <w:ilvl w:val="0"/>
          <w:numId w:val="13"/>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F35C6">
        <w:rPr>
          <w:rFonts w:ascii="Arial" w:hAnsi="Arial" w:cs="Arial"/>
          <w:i/>
          <w:iCs/>
          <w:sz w:val="16"/>
          <w:szCs w:val="16"/>
        </w:rPr>
        <w:t>drag&amp;drop</w:t>
      </w:r>
      <w:proofErr w:type="spellEnd"/>
      <w:r w:rsidRPr="009A5EE9">
        <w:rPr>
          <w:rFonts w:ascii="Arial" w:hAnsi="Arial" w:cs="Arial"/>
          <w:sz w:val="16"/>
          <w:szCs w:val="16"/>
        </w:rPr>
        <w:t xml:space="preserve"> („przeciągnij” i</w:t>
      </w:r>
      <w:r w:rsidR="00DF35C6">
        <w:rPr>
          <w:rFonts w:ascii="Arial" w:hAnsi="Arial" w:cs="Arial"/>
          <w:sz w:val="16"/>
          <w:szCs w:val="16"/>
        </w:rPr>
        <w:t> </w:t>
      </w:r>
      <w:r w:rsidRPr="009A5EE9">
        <w:rPr>
          <w:rFonts w:ascii="Arial" w:hAnsi="Arial" w:cs="Arial"/>
          <w:sz w:val="16"/>
          <w:szCs w:val="16"/>
        </w:rPr>
        <w:t>„upuść”) służące do dodawania plików.</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color w:val="000000"/>
          <w:sz w:val="16"/>
          <w:szCs w:val="16"/>
        </w:rPr>
        <w:t>Jeżeli wraz z ofertą składane są dokumenty zawierające tajemnicę przedsiębiorstwa wykonawca, w celu utrzymania w</w:t>
      </w:r>
      <w:r w:rsidR="00DF35C6">
        <w:rPr>
          <w:rFonts w:ascii="Arial" w:hAnsi="Arial" w:cs="Arial"/>
          <w:color w:val="000000"/>
          <w:sz w:val="16"/>
          <w:szCs w:val="16"/>
        </w:rPr>
        <w:t> </w:t>
      </w:r>
      <w:r w:rsidRPr="009A5EE9">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DF35C6">
        <w:rPr>
          <w:rFonts w:ascii="Arial" w:hAnsi="Arial" w:cs="Arial"/>
          <w:color w:val="000000"/>
          <w:sz w:val="16"/>
          <w:szCs w:val="16"/>
        </w:rPr>
        <w:t> </w:t>
      </w:r>
      <w:r w:rsidRPr="009A5EE9">
        <w:rPr>
          <w:rFonts w:ascii="Arial" w:hAnsi="Arial" w:cs="Arial"/>
          <w:color w:val="000000"/>
          <w:sz w:val="16"/>
          <w:szCs w:val="16"/>
        </w:rPr>
        <w:t xml:space="preserve">inne dokumenty przedstawione w ofercie przez Wykonawcę”. </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DF35C6">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Oferta może być złożona tylko do upływu terminu składania ofert.</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Maksymalny łączny rozmiar plików stanowiących ofertę lub składanych wraz z ofertą to 250 MB.</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Zamawiający odrzuci ofertę złożoną po terminie składania ofert.</w:t>
      </w:r>
    </w:p>
    <w:p w:rsidR="006D27DB" w:rsidRPr="009A5EE9" w:rsidRDefault="006D27DB" w:rsidP="00D10320">
      <w:pPr>
        <w:pStyle w:val="Akapitzlist"/>
        <w:numPr>
          <w:ilvl w:val="0"/>
          <w:numId w:val="13"/>
        </w:numPr>
        <w:spacing w:line="360" w:lineRule="auto"/>
        <w:ind w:left="357" w:hanging="357"/>
        <w:jc w:val="both"/>
        <w:rPr>
          <w:rFonts w:ascii="Arial" w:hAnsi="Arial" w:cs="Arial"/>
          <w:sz w:val="16"/>
          <w:szCs w:val="16"/>
        </w:rPr>
      </w:pPr>
      <w:r w:rsidRPr="009A5EE9">
        <w:rPr>
          <w:rFonts w:ascii="Arial" w:hAnsi="Arial" w:cs="Arial"/>
          <w:sz w:val="16"/>
          <w:szCs w:val="16"/>
        </w:rPr>
        <w:t>O terminie z</w:t>
      </w:r>
      <w:r w:rsidRPr="009A5EE9">
        <w:rPr>
          <w:rFonts w:ascii="Arial" w:hAnsi="Arial" w:cs="Arial" w:hint="eastAsia"/>
          <w:sz w:val="16"/>
          <w:szCs w:val="16"/>
        </w:rPr>
        <w:t>ł</w:t>
      </w:r>
      <w:r w:rsidRPr="009A5EE9">
        <w:rPr>
          <w:rFonts w:ascii="Arial" w:hAnsi="Arial" w:cs="Arial"/>
          <w:sz w:val="16"/>
          <w:szCs w:val="16"/>
        </w:rPr>
        <w:t>o</w:t>
      </w:r>
      <w:r w:rsidRPr="009A5EE9">
        <w:rPr>
          <w:rFonts w:ascii="Arial" w:hAnsi="Arial" w:cs="Arial" w:hint="eastAsia"/>
          <w:sz w:val="16"/>
          <w:szCs w:val="16"/>
        </w:rPr>
        <w:t>ż</w:t>
      </w:r>
      <w:r w:rsidRPr="009A5EE9">
        <w:rPr>
          <w:rFonts w:ascii="Arial" w:hAnsi="Arial" w:cs="Arial"/>
          <w:sz w:val="16"/>
          <w:szCs w:val="16"/>
        </w:rPr>
        <w:t>enia oferty decyduje czas pe</w:t>
      </w:r>
      <w:r w:rsidRPr="009A5EE9">
        <w:rPr>
          <w:rFonts w:ascii="Arial" w:hAnsi="Arial" w:cs="Arial" w:hint="eastAsia"/>
          <w:sz w:val="16"/>
          <w:szCs w:val="16"/>
        </w:rPr>
        <w:t>ł</w:t>
      </w:r>
      <w:r w:rsidRPr="009A5EE9">
        <w:rPr>
          <w:rFonts w:ascii="Arial" w:hAnsi="Arial" w:cs="Arial"/>
          <w:sz w:val="16"/>
          <w:szCs w:val="16"/>
        </w:rPr>
        <w:t>nego przeprocesowania transakcji na Platformie</w:t>
      </w:r>
      <w:r w:rsidR="00660434">
        <w:rPr>
          <w:rFonts w:ascii="Arial" w:hAnsi="Arial" w:cs="Arial"/>
          <w:sz w:val="16"/>
          <w:szCs w:val="16"/>
        </w:rPr>
        <w:t>.</w:t>
      </w:r>
    </w:p>
    <w:p w:rsidR="006D27DB" w:rsidRPr="009A5EE9" w:rsidRDefault="006D27DB" w:rsidP="006D27DB">
      <w:pPr>
        <w:pBdr>
          <w:top w:val="nil"/>
          <w:left w:val="nil"/>
          <w:bottom w:val="nil"/>
          <w:right w:val="nil"/>
          <w:between w:val="nil"/>
        </w:pBdr>
        <w:spacing w:line="360" w:lineRule="auto"/>
        <w:ind w:left="720"/>
        <w:rPr>
          <w:rFonts w:ascii="Arial" w:eastAsia="Arial" w:hAnsi="Arial" w:cs="Arial"/>
          <w:color w:val="000000"/>
          <w:sz w:val="16"/>
          <w:szCs w:val="16"/>
        </w:rPr>
      </w:pPr>
    </w:p>
    <w:p w:rsidR="006D27DB" w:rsidRPr="00EB5245" w:rsidRDefault="00EB5245" w:rsidP="006D27DB">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III.  </w:t>
      </w:r>
      <w:r w:rsidR="006D27DB" w:rsidRPr="00EB5245">
        <w:rPr>
          <w:rFonts w:ascii="Arial" w:eastAsia="Arial" w:hAnsi="Arial" w:cs="Arial"/>
          <w:b/>
          <w:bCs/>
          <w:color w:val="000000"/>
          <w:sz w:val="16"/>
          <w:szCs w:val="16"/>
          <w:u w:val="single"/>
        </w:rPr>
        <w:t>Termin otwarcia ofert</w:t>
      </w:r>
    </w:p>
    <w:p w:rsidR="006D27DB" w:rsidRPr="009A5EE9" w:rsidRDefault="006D27DB" w:rsidP="00D10320">
      <w:pPr>
        <w:numPr>
          <w:ilvl w:val="0"/>
          <w:numId w:val="14"/>
        </w:numPr>
        <w:spacing w:line="360" w:lineRule="auto"/>
        <w:ind w:left="357" w:hanging="357"/>
        <w:jc w:val="both"/>
        <w:rPr>
          <w:rFonts w:ascii="Arial" w:hAnsi="Arial" w:cs="Arial"/>
          <w:sz w:val="16"/>
          <w:szCs w:val="16"/>
        </w:rPr>
      </w:pPr>
      <w:r w:rsidRPr="009A5EE9">
        <w:rPr>
          <w:rFonts w:ascii="Arial" w:hAnsi="Arial" w:cs="Arial"/>
          <w:bCs/>
          <w:sz w:val="16"/>
          <w:szCs w:val="16"/>
        </w:rPr>
        <w:t>Otwarcie ofert nastąpi</w:t>
      </w:r>
      <w:r w:rsidR="00DB08F1">
        <w:rPr>
          <w:rFonts w:ascii="Arial" w:hAnsi="Arial" w:cs="Arial"/>
          <w:bCs/>
          <w:sz w:val="16"/>
          <w:szCs w:val="16"/>
        </w:rPr>
        <w:t xml:space="preserve"> </w:t>
      </w:r>
      <w:r w:rsidRPr="00B54D1B">
        <w:rPr>
          <w:rFonts w:ascii="Arial" w:hAnsi="Arial" w:cs="Arial"/>
          <w:b/>
          <w:bCs/>
          <w:sz w:val="16"/>
          <w:szCs w:val="16"/>
          <w:highlight w:val="yellow"/>
        </w:rPr>
        <w:t xml:space="preserve">w </w:t>
      </w:r>
      <w:r w:rsidRPr="00E5245C">
        <w:rPr>
          <w:rFonts w:ascii="Arial" w:hAnsi="Arial" w:cs="Arial"/>
          <w:b/>
          <w:bCs/>
          <w:sz w:val="16"/>
          <w:szCs w:val="16"/>
          <w:highlight w:val="yellow"/>
        </w:rPr>
        <w:t>dniu</w:t>
      </w:r>
      <w:r w:rsidR="00DB08F1">
        <w:rPr>
          <w:rFonts w:ascii="Arial" w:hAnsi="Arial" w:cs="Arial"/>
          <w:b/>
          <w:bCs/>
          <w:sz w:val="16"/>
          <w:szCs w:val="16"/>
          <w:highlight w:val="yellow"/>
        </w:rPr>
        <w:t xml:space="preserve"> 15 grudnia </w:t>
      </w:r>
      <w:r w:rsidR="00AB2E3B" w:rsidRPr="00E5245C">
        <w:rPr>
          <w:rFonts w:ascii="Arial" w:hAnsi="Arial" w:cs="Arial"/>
          <w:b/>
          <w:bCs/>
          <w:sz w:val="16"/>
          <w:szCs w:val="16"/>
          <w:highlight w:val="yellow"/>
        </w:rPr>
        <w:t>2025</w:t>
      </w:r>
      <w:r w:rsidR="00D91C04" w:rsidRPr="00E5245C">
        <w:rPr>
          <w:rFonts w:ascii="Arial" w:hAnsi="Arial" w:cs="Arial"/>
          <w:b/>
          <w:bCs/>
          <w:sz w:val="16"/>
          <w:szCs w:val="16"/>
          <w:highlight w:val="yellow"/>
        </w:rPr>
        <w:t>r</w:t>
      </w:r>
      <w:r w:rsidR="00D91C04" w:rsidRPr="005F22E4">
        <w:rPr>
          <w:rFonts w:ascii="Arial" w:hAnsi="Arial" w:cs="Arial"/>
          <w:b/>
          <w:bCs/>
          <w:sz w:val="16"/>
          <w:szCs w:val="16"/>
          <w:highlight w:val="yellow"/>
        </w:rPr>
        <w:t>.</w:t>
      </w:r>
      <w:r w:rsidR="001C1D3C">
        <w:rPr>
          <w:rFonts w:ascii="Arial" w:hAnsi="Arial" w:cs="Arial"/>
          <w:b/>
          <w:bCs/>
          <w:sz w:val="16"/>
          <w:szCs w:val="16"/>
          <w:highlight w:val="yellow"/>
        </w:rPr>
        <w:t>,</w:t>
      </w:r>
      <w:r w:rsidRPr="00270ACC">
        <w:rPr>
          <w:rFonts w:ascii="Arial" w:hAnsi="Arial" w:cs="Arial"/>
          <w:b/>
          <w:bCs/>
          <w:sz w:val="16"/>
          <w:szCs w:val="16"/>
          <w:highlight w:val="yellow"/>
        </w:rPr>
        <w:t xml:space="preserve">o godz. </w:t>
      </w:r>
      <w:r w:rsidR="0027245B">
        <w:rPr>
          <w:rFonts w:ascii="Arial" w:hAnsi="Arial" w:cs="Arial"/>
          <w:b/>
          <w:bCs/>
          <w:sz w:val="16"/>
          <w:szCs w:val="16"/>
          <w:highlight w:val="yellow"/>
        </w:rPr>
        <w:t>9</w:t>
      </w:r>
      <w:r w:rsidRPr="00270ACC">
        <w:rPr>
          <w:rFonts w:ascii="Arial" w:hAnsi="Arial" w:cs="Arial"/>
          <w:b/>
          <w:bCs/>
          <w:sz w:val="16"/>
          <w:szCs w:val="16"/>
          <w:highlight w:val="yellow"/>
        </w:rPr>
        <w:t>:00</w:t>
      </w:r>
      <w:r w:rsidRPr="009A5EE9">
        <w:rPr>
          <w:rFonts w:ascii="Arial" w:hAnsi="Arial" w:cs="Arial"/>
          <w:sz w:val="16"/>
          <w:szCs w:val="16"/>
        </w:rPr>
        <w:t xml:space="preserve"> przy użyciu systemu teleinformatycznego.</w:t>
      </w:r>
    </w:p>
    <w:p w:rsidR="006D27DB" w:rsidRPr="009A5EE9" w:rsidRDefault="006D27DB" w:rsidP="00D10320">
      <w:pPr>
        <w:numPr>
          <w:ilvl w:val="0"/>
          <w:numId w:val="14"/>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6D27DB" w:rsidRPr="009A5EE9" w:rsidRDefault="006D27DB" w:rsidP="00D10320">
      <w:pPr>
        <w:numPr>
          <w:ilvl w:val="0"/>
          <w:numId w:val="14"/>
        </w:numPr>
        <w:pBdr>
          <w:top w:val="nil"/>
          <w:left w:val="nil"/>
          <w:bottom w:val="nil"/>
          <w:right w:val="nil"/>
          <w:between w:val="nil"/>
        </w:pBdr>
        <w:spacing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6D27DB" w:rsidRPr="009A5EE9" w:rsidRDefault="006D27DB" w:rsidP="00D10320">
      <w:pPr>
        <w:pStyle w:val="Akapitzlist"/>
        <w:numPr>
          <w:ilvl w:val="0"/>
          <w:numId w:val="14"/>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 xml:space="preserve">Zgodnie z </w:t>
      </w:r>
      <w:r w:rsidR="001508DD">
        <w:rPr>
          <w:rFonts w:ascii="Arial" w:hAnsi="Arial" w:cs="Arial"/>
          <w:sz w:val="16"/>
          <w:szCs w:val="16"/>
        </w:rPr>
        <w:t>u</w:t>
      </w:r>
      <w:r w:rsidRPr="009A5EE9">
        <w:rPr>
          <w:rFonts w:ascii="Arial" w:hAnsi="Arial" w:cs="Arial"/>
          <w:sz w:val="16"/>
          <w:szCs w:val="16"/>
        </w:rPr>
        <w:t>stawą PZP Zamawiający nie ma obowiązku przeprowadzania jawnej sesji otwarcia ofert w sposób jawny z</w:t>
      </w:r>
      <w:r w:rsidR="00660434">
        <w:rPr>
          <w:rFonts w:ascii="Arial" w:hAnsi="Arial" w:cs="Arial"/>
          <w:sz w:val="16"/>
          <w:szCs w:val="16"/>
        </w:rPr>
        <w:t> </w:t>
      </w:r>
      <w:r w:rsidRPr="009A5EE9">
        <w:rPr>
          <w:rFonts w:ascii="Arial" w:hAnsi="Arial" w:cs="Arial"/>
          <w:sz w:val="16"/>
          <w:szCs w:val="16"/>
        </w:rPr>
        <w:t xml:space="preserve">udziałem Wykonawców lub transmitowania sesji otwarcia za pośrednictwem elektronicznych narzędzi do przekazu wideo </w:t>
      </w:r>
      <w:proofErr w:type="spellStart"/>
      <w:r w:rsidRPr="009A5EE9">
        <w:rPr>
          <w:rFonts w:ascii="Arial" w:hAnsi="Arial" w:cs="Arial"/>
          <w:sz w:val="16"/>
          <w:szCs w:val="16"/>
        </w:rPr>
        <w:t>on-line</w:t>
      </w:r>
      <w:proofErr w:type="spellEnd"/>
      <w:r w:rsidRPr="009A5EE9">
        <w:rPr>
          <w:rFonts w:ascii="Arial" w:hAnsi="Arial" w:cs="Arial"/>
          <w:sz w:val="16"/>
          <w:szCs w:val="16"/>
        </w:rPr>
        <w:t xml:space="preserve">. </w:t>
      </w:r>
    </w:p>
    <w:p w:rsidR="006D27DB" w:rsidRPr="009A5EE9" w:rsidRDefault="006D27DB" w:rsidP="00D10320">
      <w:pPr>
        <w:numPr>
          <w:ilvl w:val="0"/>
          <w:numId w:val="14"/>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 xml:space="preserve">Otwarcie ofert nastąpi na zasadach i w trybie art. 222 ust. 1, 2, 3 i 4 ustawy </w:t>
      </w:r>
      <w:proofErr w:type="spellStart"/>
      <w:r w:rsidRPr="009A5EE9">
        <w:rPr>
          <w:rFonts w:ascii="Arial" w:eastAsia="Arial" w:hAnsi="Arial" w:cs="Arial"/>
          <w:color w:val="000000"/>
          <w:sz w:val="16"/>
          <w:szCs w:val="16"/>
        </w:rPr>
        <w:t>Pzp</w:t>
      </w:r>
      <w:proofErr w:type="spellEnd"/>
      <w:r w:rsidRPr="009A5EE9">
        <w:rPr>
          <w:rFonts w:ascii="Arial" w:eastAsia="Arial" w:hAnsi="Arial" w:cs="Arial"/>
          <w:color w:val="000000"/>
          <w:sz w:val="16"/>
          <w:szCs w:val="16"/>
        </w:rPr>
        <w:t>.</w:t>
      </w:r>
    </w:p>
    <w:p w:rsidR="006D27DB" w:rsidRPr="006D27DB" w:rsidRDefault="006D27DB" w:rsidP="00D10320">
      <w:pPr>
        <w:numPr>
          <w:ilvl w:val="0"/>
          <w:numId w:val="14"/>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sidR="00660434">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p>
    <w:p w:rsidR="00423B6F" w:rsidRPr="00E4556A" w:rsidRDefault="00423B6F" w:rsidP="00E4556A">
      <w:pPr>
        <w:pBdr>
          <w:top w:val="nil"/>
          <w:left w:val="nil"/>
          <w:bottom w:val="nil"/>
          <w:right w:val="nil"/>
          <w:between w:val="nil"/>
        </w:pBdr>
        <w:spacing w:line="360" w:lineRule="auto"/>
        <w:rPr>
          <w:rFonts w:ascii="Arial" w:eastAsia="Arial" w:hAnsi="Arial" w:cs="Arial"/>
          <w:color w:val="000000"/>
          <w:sz w:val="16"/>
          <w:szCs w:val="16"/>
        </w:rPr>
      </w:pPr>
    </w:p>
    <w:p w:rsidR="00B54D1B" w:rsidRPr="00EB5245" w:rsidRDefault="00EB5245" w:rsidP="00EB5245">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IV.  </w:t>
      </w:r>
      <w:r w:rsidR="006D27DB" w:rsidRPr="00EB5245">
        <w:rPr>
          <w:rFonts w:ascii="Arial" w:eastAsia="Arial" w:hAnsi="Arial" w:cs="Arial"/>
          <w:b/>
          <w:bCs/>
          <w:color w:val="000000"/>
          <w:sz w:val="16"/>
          <w:szCs w:val="16"/>
          <w:u w:val="single"/>
        </w:rPr>
        <w:t>Dokumenty składające się na ofertę</w:t>
      </w:r>
    </w:p>
    <w:p w:rsidR="006D27DB" w:rsidRPr="009A5EE9" w:rsidRDefault="006D27DB" w:rsidP="00AC630B">
      <w:pPr>
        <w:pStyle w:val="Akapitzlist"/>
        <w:numPr>
          <w:ilvl w:val="0"/>
          <w:numId w:val="8"/>
        </w:numPr>
        <w:autoSpaceDE w:val="0"/>
        <w:autoSpaceDN w:val="0"/>
        <w:adjustRightInd w:val="0"/>
        <w:spacing w:line="360" w:lineRule="auto"/>
        <w:ind w:left="360"/>
        <w:jc w:val="both"/>
        <w:rPr>
          <w:rFonts w:ascii="Arial" w:hAnsi="Arial" w:cs="Arial"/>
          <w:color w:val="000000"/>
          <w:sz w:val="16"/>
          <w:szCs w:val="16"/>
        </w:rPr>
      </w:pPr>
      <w:r w:rsidRPr="009A5EE9">
        <w:rPr>
          <w:rFonts w:ascii="Arial" w:hAnsi="Arial" w:cs="Arial"/>
          <w:b/>
          <w:bCs/>
          <w:color w:val="000000"/>
          <w:sz w:val="16"/>
          <w:szCs w:val="16"/>
        </w:rPr>
        <w:t xml:space="preserve">Formularz Ofertowy, </w:t>
      </w:r>
      <w:r w:rsidRPr="009A5EE9">
        <w:rPr>
          <w:rFonts w:ascii="Arial" w:hAnsi="Arial" w:cs="Arial"/>
          <w:color w:val="000000"/>
          <w:sz w:val="16"/>
          <w:szCs w:val="16"/>
        </w:rPr>
        <w:t xml:space="preserve">udostępniony przez Zamawiającego na Platformie e-Zamówienia i zamieszczony w podglądzie postępowania w zakładce „Informacje podstawowe”, </w:t>
      </w:r>
      <w:r w:rsidRPr="006D27DB">
        <w:rPr>
          <w:rFonts w:ascii="Arial" w:hAnsi="Arial" w:cs="Arial"/>
          <w:color w:val="000000"/>
          <w:sz w:val="16"/>
          <w:szCs w:val="16"/>
          <w:u w:val="single"/>
        </w:rPr>
        <w:t>podpisany kwalifikowanym podpisem elektronicznym, podpisem zaufanym lub podpisem osobistym</w:t>
      </w:r>
      <w:r w:rsidRPr="009A5EE9">
        <w:rPr>
          <w:rFonts w:ascii="Arial" w:hAnsi="Arial" w:cs="Arial"/>
          <w:color w:val="000000"/>
          <w:sz w:val="16"/>
          <w:szCs w:val="16"/>
        </w:rPr>
        <w:t xml:space="preserve"> przez osoby umocowane należycie do reprezentowania Wykonawcy</w:t>
      </w:r>
      <w:r w:rsidR="00AB2E3B">
        <w:rPr>
          <w:rFonts w:ascii="Arial" w:hAnsi="Arial" w:cs="Arial"/>
          <w:color w:val="000000"/>
          <w:sz w:val="16"/>
          <w:szCs w:val="16"/>
        </w:rPr>
        <w:t>,</w:t>
      </w:r>
    </w:p>
    <w:p w:rsidR="006D27DB" w:rsidRPr="006D27DB" w:rsidRDefault="006D27DB" w:rsidP="00AC630B">
      <w:pPr>
        <w:numPr>
          <w:ilvl w:val="0"/>
          <w:numId w:val="8"/>
        </w:numPr>
        <w:pBdr>
          <w:top w:val="nil"/>
          <w:left w:val="nil"/>
          <w:bottom w:val="nil"/>
          <w:right w:val="nil"/>
          <w:between w:val="nil"/>
        </w:pBdr>
        <w:spacing w:line="360" w:lineRule="auto"/>
        <w:ind w:left="354" w:hanging="357"/>
        <w:jc w:val="both"/>
        <w:rPr>
          <w:rFonts w:ascii="Arial" w:eastAsia="Arial" w:hAnsi="Arial" w:cs="Arial"/>
          <w:b/>
          <w:color w:val="000000"/>
          <w:sz w:val="16"/>
          <w:szCs w:val="16"/>
        </w:rPr>
      </w:pPr>
      <w:r w:rsidRPr="006D27DB">
        <w:rPr>
          <w:rFonts w:ascii="Arial" w:eastAsia="Arial" w:hAnsi="Arial" w:cs="Arial"/>
          <w:b/>
          <w:color w:val="000000"/>
          <w:sz w:val="16"/>
          <w:szCs w:val="16"/>
        </w:rPr>
        <w:t>dokumenty i oświadczenia potwierdzające spełnianie przez Wykonawcę warunków udziału w Postępowaniu i</w:t>
      </w:r>
      <w:r w:rsidR="001508DD">
        <w:rPr>
          <w:rFonts w:ascii="Arial" w:eastAsia="Arial" w:hAnsi="Arial" w:cs="Arial"/>
          <w:b/>
          <w:color w:val="000000"/>
          <w:sz w:val="16"/>
          <w:szCs w:val="16"/>
        </w:rPr>
        <w:t> </w:t>
      </w:r>
      <w:r w:rsidRPr="006D27DB">
        <w:rPr>
          <w:rFonts w:ascii="Arial" w:eastAsia="Arial" w:hAnsi="Arial" w:cs="Arial"/>
          <w:b/>
          <w:color w:val="000000"/>
          <w:sz w:val="16"/>
          <w:szCs w:val="16"/>
        </w:rPr>
        <w:t xml:space="preserve">brak podstaw do wykluczenia </w:t>
      </w:r>
      <w:r w:rsidRPr="005E762D">
        <w:rPr>
          <w:rFonts w:ascii="Arial" w:eastAsia="Arial" w:hAnsi="Arial" w:cs="Arial"/>
          <w:bCs/>
          <w:color w:val="000000"/>
          <w:sz w:val="16"/>
          <w:szCs w:val="16"/>
        </w:rPr>
        <w:t>(wymienione w rozdz. IX Specyfikacji),</w:t>
      </w:r>
    </w:p>
    <w:p w:rsidR="00AB2E3B" w:rsidRDefault="006D27DB" w:rsidP="00AC630B">
      <w:pPr>
        <w:numPr>
          <w:ilvl w:val="0"/>
          <w:numId w:val="8"/>
        </w:numPr>
        <w:pBdr>
          <w:top w:val="nil"/>
          <w:left w:val="nil"/>
          <w:bottom w:val="nil"/>
          <w:right w:val="nil"/>
          <w:between w:val="nil"/>
        </w:pBdr>
        <w:spacing w:line="360" w:lineRule="auto"/>
        <w:ind w:left="360"/>
        <w:jc w:val="both"/>
        <w:rPr>
          <w:rFonts w:ascii="Arial" w:eastAsia="Arial" w:hAnsi="Arial" w:cs="Arial"/>
          <w:b/>
          <w:color w:val="000000"/>
          <w:sz w:val="16"/>
          <w:szCs w:val="16"/>
        </w:rPr>
      </w:pPr>
      <w:r w:rsidRPr="006D27DB">
        <w:rPr>
          <w:rFonts w:ascii="Arial" w:eastAsia="Arial" w:hAnsi="Arial" w:cs="Arial"/>
          <w:b/>
          <w:color w:val="000000"/>
          <w:sz w:val="16"/>
          <w:szCs w:val="16"/>
        </w:rPr>
        <w:t xml:space="preserve">dokumenty wskazane w rozdz. X Specyfikacji </w:t>
      </w:r>
      <w:r w:rsidRPr="005E762D">
        <w:rPr>
          <w:rFonts w:ascii="Arial" w:eastAsia="Arial" w:hAnsi="Arial" w:cs="Arial"/>
          <w:bCs/>
          <w:color w:val="000000"/>
          <w:sz w:val="16"/>
          <w:szCs w:val="16"/>
        </w:rPr>
        <w:t>(jeśli dotyczy),</w:t>
      </w:r>
    </w:p>
    <w:p w:rsidR="006D27DB" w:rsidRPr="00D44BD3" w:rsidRDefault="006D27DB" w:rsidP="00AC630B">
      <w:pPr>
        <w:numPr>
          <w:ilvl w:val="0"/>
          <w:numId w:val="8"/>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D44BD3">
        <w:rPr>
          <w:rFonts w:ascii="Arial" w:eastAsia="Arial" w:hAnsi="Arial" w:cs="Arial"/>
          <w:color w:val="000000"/>
          <w:sz w:val="16"/>
          <w:szCs w:val="16"/>
        </w:rPr>
        <w:t>w przypadku Wykonawców działających przez pełnomocnika – pełnomocnictwo,</w:t>
      </w:r>
    </w:p>
    <w:p w:rsidR="006D27DB" w:rsidRDefault="006D27DB" w:rsidP="00AC630B">
      <w:pPr>
        <w:numPr>
          <w:ilvl w:val="0"/>
          <w:numId w:val="8"/>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sidRPr="009A5EE9">
        <w:rPr>
          <w:rFonts w:ascii="Arial" w:eastAsia="Arial" w:hAnsi="Arial" w:cs="Arial"/>
          <w:color w:val="000000"/>
          <w:sz w:val="16"/>
          <w:szCs w:val="16"/>
        </w:rPr>
        <w:br/>
        <w:t>o udzielenie zamówienia albo reprezentowania</w:t>
      </w:r>
      <w:r w:rsidRPr="00AB2E3B">
        <w:rPr>
          <w:rFonts w:ascii="Arial" w:eastAsia="Arial" w:hAnsi="Arial" w:cs="Arial"/>
          <w:color w:val="000000"/>
          <w:sz w:val="16"/>
          <w:szCs w:val="16"/>
        </w:rPr>
        <w:t xml:space="preserve"> w Postępowaniu i zawarcia umowy w sprawie zamówienia publicznego.</w:t>
      </w:r>
    </w:p>
    <w:p w:rsidR="00AB2E3B" w:rsidRPr="00AB2E3B" w:rsidRDefault="00AB2E3B" w:rsidP="00AB2E3B">
      <w:pPr>
        <w:pBdr>
          <w:top w:val="nil"/>
          <w:left w:val="nil"/>
          <w:bottom w:val="nil"/>
          <w:right w:val="nil"/>
          <w:between w:val="nil"/>
        </w:pBdr>
        <w:spacing w:line="360" w:lineRule="auto"/>
        <w:ind w:left="360"/>
        <w:jc w:val="both"/>
        <w:rPr>
          <w:rFonts w:ascii="Arial" w:eastAsia="Arial" w:hAnsi="Arial" w:cs="Arial"/>
          <w:color w:val="000000"/>
          <w:sz w:val="16"/>
          <w:szCs w:val="16"/>
        </w:rPr>
      </w:pPr>
    </w:p>
    <w:p w:rsidR="006D27DB" w:rsidRPr="005F55EE" w:rsidRDefault="006D27DB" w:rsidP="00AC630B">
      <w:pPr>
        <w:numPr>
          <w:ilvl w:val="0"/>
          <w:numId w:val="5"/>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w:t>
      </w:r>
      <w:r w:rsidRPr="005F55EE">
        <w:rPr>
          <w:rFonts w:ascii="Arial" w:eastAsia="Arial" w:hAnsi="Arial" w:cs="Arial"/>
          <w:color w:val="000000"/>
          <w:sz w:val="16"/>
          <w:szCs w:val="16"/>
        </w:rPr>
        <w:lastRenderedPageBreak/>
        <w:t>swoich formularzach z zastrzeżeniem, że muszą one zawierać wszystkie informacje określone przez Zamawiającego w</w:t>
      </w:r>
      <w:r w:rsidR="00DF35C6">
        <w:rPr>
          <w:rFonts w:ascii="Arial" w:eastAsia="Arial" w:hAnsi="Arial" w:cs="Arial"/>
          <w:color w:val="000000"/>
          <w:sz w:val="16"/>
          <w:szCs w:val="16"/>
        </w:rPr>
        <w:t> </w:t>
      </w:r>
      <w:r w:rsidRPr="005F55EE">
        <w:rPr>
          <w:rFonts w:ascii="Arial" w:eastAsia="Arial" w:hAnsi="Arial" w:cs="Arial"/>
          <w:color w:val="000000"/>
          <w:sz w:val="16"/>
          <w:szCs w:val="16"/>
        </w:rPr>
        <w:t>Specyfikacji.</w:t>
      </w:r>
    </w:p>
    <w:p w:rsidR="006D27DB" w:rsidRPr="005F55EE" w:rsidRDefault="006D27DB" w:rsidP="00AC630B">
      <w:pPr>
        <w:numPr>
          <w:ilvl w:val="0"/>
          <w:numId w:val="5"/>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rsidR="006D27DB" w:rsidRPr="005F55EE" w:rsidRDefault="006D27DB" w:rsidP="00AC630B">
      <w:pPr>
        <w:numPr>
          <w:ilvl w:val="0"/>
          <w:numId w:val="5"/>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sidR="00DF35C6">
        <w:rPr>
          <w:rFonts w:ascii="Arial" w:eastAsia="Arial" w:hAnsi="Arial" w:cs="Arial"/>
          <w:color w:val="000000"/>
          <w:sz w:val="16"/>
          <w:szCs w:val="16"/>
        </w:rPr>
        <w:t> </w:t>
      </w:r>
      <w:r w:rsidRPr="005F55EE">
        <w:rPr>
          <w:rFonts w:ascii="Arial" w:eastAsia="Arial" w:hAnsi="Arial" w:cs="Arial"/>
          <w:color w:val="000000"/>
          <w:sz w:val="16"/>
          <w:szCs w:val="16"/>
        </w:rPr>
        <w:t>złożeniem oferty.</w:t>
      </w:r>
    </w:p>
    <w:p w:rsidR="006D27DB" w:rsidRPr="005F55EE" w:rsidRDefault="006D27DB" w:rsidP="00AC630B">
      <w:pPr>
        <w:numPr>
          <w:ilvl w:val="0"/>
          <w:numId w:val="5"/>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BB7A86" w:rsidRPr="00BB7A86" w:rsidRDefault="006D27DB" w:rsidP="00AC630B">
      <w:pPr>
        <w:numPr>
          <w:ilvl w:val="0"/>
          <w:numId w:val="5"/>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 przypadku, gdy Wykonawcę reprezentuje Pełnomocnik wraz z ofertą winno być złożone pełnomocnictwo dla tej osoby określające jego zakres. Pełnomocnictwo winno być podpisane przez osoby uprawnione do reprezentowania </w:t>
      </w:r>
      <w:proofErr w:type="spellStart"/>
      <w:r w:rsidRPr="005F55EE">
        <w:rPr>
          <w:rFonts w:ascii="Arial" w:eastAsia="Arial" w:hAnsi="Arial" w:cs="Arial"/>
          <w:color w:val="000000"/>
          <w:sz w:val="16"/>
          <w:szCs w:val="16"/>
        </w:rPr>
        <w:t>Wykonawcy.</w:t>
      </w:r>
      <w:r w:rsidRPr="00BB7A86">
        <w:rPr>
          <w:rFonts w:ascii="Arial" w:eastAsia="Arial" w:hAnsi="Arial" w:cs="Arial"/>
          <w:color w:val="000000"/>
          <w:sz w:val="16"/>
          <w:szCs w:val="16"/>
        </w:rPr>
        <w:t>Wszelkie</w:t>
      </w:r>
      <w:proofErr w:type="spellEnd"/>
      <w:r w:rsidRPr="00BB7A86">
        <w:rPr>
          <w:rFonts w:ascii="Arial" w:eastAsia="Arial" w:hAnsi="Arial" w:cs="Arial"/>
          <w:color w:val="000000"/>
          <w:sz w:val="16"/>
          <w:szCs w:val="16"/>
        </w:rPr>
        <w:t xml:space="preserve"> pełnomocnictwa winny być załączone do oferty w formie oryginału lub urzędowo poświadczonego odpisu pełnomocnictwa (notarialnie – art. 97 ust. 2 ustawy z 14 lutego 1991 r. – Prawo o notariacie (</w:t>
      </w:r>
      <w:proofErr w:type="spellStart"/>
      <w:r w:rsidR="00AB2E3B">
        <w:rPr>
          <w:rFonts w:ascii="Arial" w:eastAsia="Arial" w:hAnsi="Arial" w:cs="Arial"/>
          <w:color w:val="000000"/>
          <w:sz w:val="16"/>
          <w:szCs w:val="16"/>
        </w:rPr>
        <w:t>t.j</w:t>
      </w:r>
      <w:proofErr w:type="spellEnd"/>
      <w:r w:rsidR="00AB2E3B">
        <w:rPr>
          <w:rFonts w:ascii="Arial" w:eastAsia="Arial" w:hAnsi="Arial" w:cs="Arial"/>
          <w:color w:val="000000"/>
          <w:sz w:val="16"/>
          <w:szCs w:val="16"/>
        </w:rPr>
        <w:t>.</w:t>
      </w:r>
      <w:r w:rsidRPr="00BB7A86">
        <w:rPr>
          <w:rFonts w:ascii="Arial" w:eastAsia="Arial" w:hAnsi="Arial" w:cs="Arial"/>
          <w:color w:val="000000"/>
          <w:sz w:val="16"/>
          <w:szCs w:val="16"/>
        </w:rPr>
        <w:t xml:space="preserve"> Dz. U. z 20</w:t>
      </w:r>
      <w:r w:rsidR="00AB2E3B">
        <w:rPr>
          <w:rFonts w:ascii="Arial" w:eastAsia="Arial" w:hAnsi="Arial" w:cs="Arial"/>
          <w:color w:val="000000"/>
          <w:sz w:val="16"/>
          <w:szCs w:val="16"/>
        </w:rPr>
        <w:t>2</w:t>
      </w:r>
      <w:r w:rsidRPr="00BB7A86">
        <w:rPr>
          <w:rFonts w:ascii="Arial" w:eastAsia="Arial" w:hAnsi="Arial" w:cs="Arial"/>
          <w:color w:val="000000"/>
          <w:sz w:val="16"/>
          <w:szCs w:val="16"/>
        </w:rPr>
        <w:t>4 poz. 1</w:t>
      </w:r>
      <w:r w:rsidR="00AB2E3B">
        <w:rPr>
          <w:rFonts w:ascii="Arial" w:eastAsia="Arial" w:hAnsi="Arial" w:cs="Arial"/>
          <w:color w:val="000000"/>
          <w:sz w:val="16"/>
          <w:szCs w:val="16"/>
        </w:rPr>
        <w:t>00</w:t>
      </w:r>
      <w:r w:rsidRPr="00BB7A86">
        <w:rPr>
          <w:rFonts w:ascii="Arial" w:eastAsia="Arial" w:hAnsi="Arial" w:cs="Arial"/>
          <w:color w:val="000000"/>
          <w:sz w:val="16"/>
          <w:szCs w:val="16"/>
        </w:rPr>
        <w:t xml:space="preserve"> z</w:t>
      </w:r>
      <w:r w:rsidR="00AB2E3B">
        <w:rPr>
          <w:rFonts w:ascii="Arial" w:eastAsia="Arial" w:hAnsi="Arial" w:cs="Arial"/>
          <w:color w:val="000000"/>
          <w:sz w:val="16"/>
          <w:szCs w:val="16"/>
        </w:rPr>
        <w:t> </w:t>
      </w:r>
      <w:proofErr w:type="spellStart"/>
      <w:r w:rsidRPr="00BB7A86">
        <w:rPr>
          <w:rFonts w:ascii="Arial" w:eastAsia="Arial" w:hAnsi="Arial" w:cs="Arial"/>
          <w:color w:val="000000"/>
          <w:sz w:val="16"/>
          <w:szCs w:val="16"/>
        </w:rPr>
        <w:t>późn</w:t>
      </w:r>
      <w:proofErr w:type="spellEnd"/>
      <w:r w:rsidR="00AB2E3B">
        <w:rPr>
          <w:rFonts w:ascii="Arial" w:eastAsia="Arial" w:hAnsi="Arial" w:cs="Arial"/>
          <w:color w:val="000000"/>
          <w:sz w:val="16"/>
          <w:szCs w:val="16"/>
        </w:rPr>
        <w:t>.</w:t>
      </w:r>
      <w:r w:rsidRPr="00BB7A86">
        <w:rPr>
          <w:rFonts w:ascii="Arial" w:eastAsia="Arial" w:hAnsi="Arial" w:cs="Arial"/>
          <w:color w:val="000000"/>
          <w:sz w:val="16"/>
          <w:szCs w:val="16"/>
        </w:rPr>
        <w:t xml:space="preserve"> zm</w:t>
      </w:r>
      <w:r w:rsidR="00AB2E3B">
        <w:rPr>
          <w:rFonts w:ascii="Arial" w:eastAsia="Arial" w:hAnsi="Arial" w:cs="Arial"/>
          <w:color w:val="000000"/>
          <w:sz w:val="16"/>
          <w:szCs w:val="16"/>
        </w:rPr>
        <w:t>.</w:t>
      </w:r>
      <w:r w:rsidRPr="00BB7A86">
        <w:rPr>
          <w:rFonts w:ascii="Arial" w:eastAsia="Arial" w:hAnsi="Arial" w:cs="Arial"/>
          <w:color w:val="000000"/>
          <w:sz w:val="16"/>
          <w:szCs w:val="16"/>
        </w:rPr>
        <w:t>)).</w:t>
      </w:r>
    </w:p>
    <w:p w:rsidR="00BB7A86" w:rsidRDefault="006D27DB" w:rsidP="00AC630B">
      <w:pPr>
        <w:numPr>
          <w:ilvl w:val="0"/>
          <w:numId w:val="5"/>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color w:val="000000"/>
          <w:sz w:val="16"/>
          <w:szCs w:val="16"/>
        </w:rPr>
        <w:t xml:space="preserve">Wykonawca jest związany ofertą </w:t>
      </w:r>
      <w:r w:rsidRPr="00BB7A86">
        <w:rPr>
          <w:rFonts w:ascii="Arial" w:eastAsia="Arial" w:hAnsi="Arial" w:cs="Arial"/>
          <w:b/>
          <w:color w:val="000000"/>
          <w:sz w:val="16"/>
          <w:szCs w:val="16"/>
          <w:highlight w:val="yellow"/>
        </w:rPr>
        <w:t>do dnia</w:t>
      </w:r>
      <w:r w:rsidR="00DB08F1">
        <w:rPr>
          <w:rFonts w:ascii="Arial" w:eastAsia="Arial" w:hAnsi="Arial" w:cs="Arial"/>
          <w:b/>
          <w:color w:val="FF0000"/>
          <w:sz w:val="16"/>
          <w:szCs w:val="16"/>
          <w:highlight w:val="yellow"/>
        </w:rPr>
        <w:t xml:space="preserve"> </w:t>
      </w:r>
      <w:r w:rsidR="00DB08F1" w:rsidRPr="00DB08F1">
        <w:rPr>
          <w:rFonts w:ascii="Arial" w:eastAsia="Arial" w:hAnsi="Arial" w:cs="Arial"/>
          <w:b/>
          <w:sz w:val="16"/>
          <w:szCs w:val="16"/>
          <w:highlight w:val="yellow"/>
        </w:rPr>
        <w:t>13 stycznia 2026</w:t>
      </w:r>
      <w:r w:rsidR="00AB2E3B" w:rsidRPr="00DB08F1">
        <w:rPr>
          <w:rFonts w:ascii="Arial" w:eastAsia="Arial" w:hAnsi="Arial" w:cs="Arial"/>
          <w:b/>
          <w:sz w:val="16"/>
          <w:szCs w:val="16"/>
          <w:highlight w:val="yellow"/>
        </w:rPr>
        <w:t xml:space="preserve"> </w:t>
      </w:r>
      <w:r w:rsidRPr="00DB08F1">
        <w:rPr>
          <w:rFonts w:ascii="Arial" w:eastAsia="Arial" w:hAnsi="Arial" w:cs="Arial"/>
          <w:b/>
          <w:sz w:val="16"/>
          <w:szCs w:val="16"/>
          <w:highlight w:val="yellow"/>
        </w:rPr>
        <w:t>r.</w:t>
      </w:r>
      <w:r w:rsidR="00DB08F1">
        <w:rPr>
          <w:rFonts w:ascii="Arial" w:eastAsia="Arial" w:hAnsi="Arial" w:cs="Arial"/>
          <w:b/>
          <w:color w:val="000000"/>
          <w:sz w:val="16"/>
          <w:szCs w:val="16"/>
        </w:rPr>
        <w:t xml:space="preserve"> </w:t>
      </w:r>
      <w:r w:rsidRPr="00BB7A86">
        <w:rPr>
          <w:rFonts w:ascii="Arial" w:eastAsia="Arial" w:hAnsi="Arial" w:cs="Arial"/>
          <w:color w:val="000000"/>
          <w:sz w:val="16"/>
          <w:szCs w:val="16"/>
        </w:rPr>
        <w:t>Bieg terminu związania ofertą rozpoczyna się wraz z</w:t>
      </w:r>
      <w:r w:rsidR="00144118">
        <w:rPr>
          <w:rFonts w:ascii="Arial" w:eastAsia="Arial" w:hAnsi="Arial" w:cs="Arial"/>
          <w:color w:val="000000"/>
          <w:sz w:val="16"/>
          <w:szCs w:val="16"/>
        </w:rPr>
        <w:t> </w:t>
      </w:r>
      <w:r w:rsidRPr="00BB7A86">
        <w:rPr>
          <w:rFonts w:ascii="Arial" w:eastAsia="Arial" w:hAnsi="Arial" w:cs="Arial"/>
          <w:color w:val="000000"/>
          <w:sz w:val="16"/>
          <w:szCs w:val="16"/>
        </w:rPr>
        <w:t>upływem terminu składania ofert.</w:t>
      </w:r>
    </w:p>
    <w:p w:rsidR="00DF35C6" w:rsidRPr="00DF35C6" w:rsidRDefault="006D27DB" w:rsidP="00AC630B">
      <w:pPr>
        <w:numPr>
          <w:ilvl w:val="0"/>
          <w:numId w:val="5"/>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b/>
          <w:color w:val="000000"/>
          <w:sz w:val="16"/>
          <w:szCs w:val="16"/>
        </w:rPr>
        <w:t>Wykonawcy mogą wspólnie ubiegać się o udzielenie zamówienia</w:t>
      </w:r>
      <w:r w:rsidRPr="00BB7A86">
        <w:rPr>
          <w:rFonts w:ascii="Arial" w:eastAsia="Arial" w:hAnsi="Arial" w:cs="Arial"/>
          <w:color w:val="000000"/>
          <w:sz w:val="16"/>
          <w:szCs w:val="16"/>
        </w:rPr>
        <w:t>. W takim przypadku ich oferta musi spełniać następujące wymagania:</w:t>
      </w:r>
    </w:p>
    <w:p w:rsidR="00DF35C6" w:rsidRPr="005F55EE" w:rsidRDefault="00DF35C6" w:rsidP="00AC630B">
      <w:pPr>
        <w:widowControl w:val="0"/>
        <w:numPr>
          <w:ilvl w:val="0"/>
          <w:numId w:val="7"/>
        </w:numPr>
        <w:pBdr>
          <w:top w:val="nil"/>
          <w:left w:val="nil"/>
          <w:bottom w:val="nil"/>
          <w:right w:val="nil"/>
          <w:between w:val="nil"/>
        </w:pBdr>
        <w:shd w:val="clear" w:color="auto" w:fill="FFFFFF"/>
        <w:tabs>
          <w:tab w:val="left" w:pos="993"/>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t>
      </w:r>
      <w:proofErr w:type="spellStart"/>
      <w:r w:rsidRPr="005F55EE">
        <w:rPr>
          <w:rFonts w:ascii="Arial" w:eastAsia="Arial" w:hAnsi="Arial" w:cs="Arial"/>
          <w:color w:val="000000"/>
          <w:sz w:val="16"/>
          <w:szCs w:val="16"/>
        </w:rPr>
        <w:t>wspólnieo</w:t>
      </w:r>
      <w:proofErr w:type="spellEnd"/>
      <w:r>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 xml:space="preserve">art. 108 ust. 1 ustawy </w:t>
      </w:r>
      <w:proofErr w:type="spellStart"/>
      <w:r w:rsidRPr="005F55EE">
        <w:rPr>
          <w:rFonts w:ascii="Arial" w:eastAsia="Arial" w:hAnsi="Arial" w:cs="Arial"/>
          <w:b/>
          <w:color w:val="000000"/>
          <w:sz w:val="16"/>
          <w:szCs w:val="16"/>
        </w:rPr>
        <w:t>Pzp</w:t>
      </w:r>
      <w:proofErr w:type="spellEnd"/>
      <w:r w:rsidRPr="005F55EE">
        <w:rPr>
          <w:rFonts w:ascii="Arial" w:eastAsia="Arial" w:hAnsi="Arial" w:cs="Arial"/>
          <w:b/>
          <w:color w:val="000000"/>
          <w:sz w:val="16"/>
          <w:szCs w:val="16"/>
        </w:rPr>
        <w:t xml:space="preserve"> oraz art. 109 ust. 1 </w:t>
      </w:r>
      <w:proofErr w:type="spellStart"/>
      <w:r w:rsidRPr="005F55EE">
        <w:rPr>
          <w:rFonts w:ascii="Arial" w:eastAsia="Arial" w:hAnsi="Arial" w:cs="Arial"/>
          <w:b/>
          <w:color w:val="000000"/>
          <w:sz w:val="16"/>
          <w:szCs w:val="16"/>
        </w:rPr>
        <w:t>pkt</w:t>
      </w:r>
      <w:proofErr w:type="spellEnd"/>
      <w:r w:rsidRPr="005F55EE">
        <w:rPr>
          <w:rFonts w:ascii="Arial" w:eastAsia="Arial" w:hAnsi="Arial" w:cs="Arial"/>
          <w:b/>
          <w:color w:val="000000"/>
          <w:sz w:val="16"/>
          <w:szCs w:val="16"/>
        </w:rPr>
        <w:t xml:space="preserve"> 4 ustawy </w:t>
      </w:r>
      <w:proofErr w:type="spellStart"/>
      <w:r w:rsidRPr="005F55EE">
        <w:rPr>
          <w:rFonts w:ascii="Arial" w:eastAsia="Arial" w:hAnsi="Arial" w:cs="Arial"/>
          <w:b/>
          <w:color w:val="000000"/>
          <w:sz w:val="16"/>
          <w:szCs w:val="16"/>
        </w:rPr>
        <w:t>Pzp</w:t>
      </w:r>
      <w:proofErr w:type="spellEnd"/>
      <w:r w:rsidR="00E62DE3">
        <w:rPr>
          <w:rFonts w:ascii="Arial" w:eastAsia="Arial" w:hAnsi="Arial" w:cs="Arial"/>
          <w:b/>
          <w:color w:val="000000"/>
          <w:sz w:val="16"/>
          <w:szCs w:val="16"/>
        </w:rPr>
        <w:t xml:space="preserve"> </w:t>
      </w:r>
      <w:r w:rsidRPr="00441F76">
        <w:rPr>
          <w:rFonts w:ascii="Arial" w:hAnsi="Arial" w:cs="Arial"/>
          <w:b/>
          <w:bCs/>
          <w:sz w:val="16"/>
          <w:szCs w:val="16"/>
        </w:rPr>
        <w:t xml:space="preserve">oraz art. 7 ust. 1 </w:t>
      </w:r>
      <w:r>
        <w:rPr>
          <w:rFonts w:ascii="Arial" w:hAnsi="Arial" w:cs="Arial"/>
          <w:b/>
          <w:bCs/>
          <w:sz w:val="16"/>
          <w:szCs w:val="16"/>
        </w:rPr>
        <w:t>u</w:t>
      </w:r>
      <w:r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w:t>
      </w:r>
      <w:proofErr w:type="spellStart"/>
      <w:r w:rsidR="00AB2E3B">
        <w:rPr>
          <w:rFonts w:ascii="Arial" w:hAnsi="Arial" w:cs="Arial"/>
          <w:b/>
          <w:bCs/>
          <w:sz w:val="16"/>
          <w:szCs w:val="16"/>
        </w:rPr>
        <w:t>t.j</w:t>
      </w:r>
      <w:proofErr w:type="spellEnd"/>
      <w:r w:rsidR="00AB2E3B">
        <w:rPr>
          <w:rFonts w:ascii="Arial" w:hAnsi="Arial" w:cs="Arial"/>
          <w:b/>
          <w:bCs/>
          <w:sz w:val="16"/>
          <w:szCs w:val="16"/>
        </w:rPr>
        <w:t xml:space="preserve">. </w:t>
      </w:r>
      <w:r w:rsidR="00A01A15" w:rsidRPr="00A01A15">
        <w:rPr>
          <w:rFonts w:ascii="Arial" w:hAnsi="Arial" w:cs="Arial"/>
          <w:b/>
          <w:bCs/>
          <w:sz w:val="16"/>
          <w:szCs w:val="16"/>
        </w:rPr>
        <w:t>Dz. U. z 202</w:t>
      </w:r>
      <w:r w:rsidR="00AB2E3B">
        <w:rPr>
          <w:rFonts w:ascii="Arial" w:hAnsi="Arial" w:cs="Arial"/>
          <w:b/>
          <w:bCs/>
          <w:sz w:val="16"/>
          <w:szCs w:val="16"/>
        </w:rPr>
        <w:t>5</w:t>
      </w:r>
      <w:r w:rsidR="00A01A15" w:rsidRPr="00A01A15">
        <w:rPr>
          <w:rFonts w:ascii="Arial" w:hAnsi="Arial" w:cs="Arial"/>
          <w:b/>
          <w:bCs/>
          <w:sz w:val="16"/>
          <w:szCs w:val="16"/>
        </w:rPr>
        <w:t xml:space="preserve"> poz. 5</w:t>
      </w:r>
      <w:r w:rsidR="00AB2E3B">
        <w:rPr>
          <w:rFonts w:ascii="Arial" w:hAnsi="Arial" w:cs="Arial"/>
          <w:b/>
          <w:bCs/>
          <w:sz w:val="16"/>
          <w:szCs w:val="16"/>
        </w:rPr>
        <w:t>14</w:t>
      </w:r>
      <w:r w:rsidR="00A01A15" w:rsidRPr="00A01A15">
        <w:rPr>
          <w:rFonts w:ascii="Arial" w:hAnsi="Arial" w:cs="Arial"/>
          <w:b/>
          <w:bCs/>
          <w:sz w:val="16"/>
          <w:szCs w:val="16"/>
        </w:rPr>
        <w:t xml:space="preserve"> z </w:t>
      </w:r>
      <w:proofErr w:type="spellStart"/>
      <w:r w:rsidR="00A01A15" w:rsidRPr="00A01A15">
        <w:rPr>
          <w:rFonts w:ascii="Arial" w:hAnsi="Arial" w:cs="Arial"/>
          <w:b/>
          <w:bCs/>
          <w:sz w:val="16"/>
          <w:szCs w:val="16"/>
        </w:rPr>
        <w:t>późn</w:t>
      </w:r>
      <w:proofErr w:type="spellEnd"/>
      <w:r w:rsidR="00A01A15" w:rsidRPr="00A01A15">
        <w:rPr>
          <w:rFonts w:ascii="Arial" w:hAnsi="Arial" w:cs="Arial"/>
          <w:b/>
          <w:bCs/>
          <w:sz w:val="16"/>
          <w:szCs w:val="16"/>
        </w:rPr>
        <w:t>. zm.)</w:t>
      </w:r>
      <w:r w:rsidRPr="00441F76">
        <w:rPr>
          <w:rFonts w:ascii="Arial" w:eastAsia="Arial" w:hAnsi="Arial" w:cs="Arial"/>
          <w:color w:val="000000"/>
          <w:sz w:val="16"/>
          <w:szCs w:val="16"/>
        </w:rPr>
        <w:t>,</w:t>
      </w:r>
    </w:p>
    <w:p w:rsidR="00DF35C6" w:rsidRPr="005F55EE" w:rsidRDefault="00DF35C6" w:rsidP="00AC630B">
      <w:pPr>
        <w:widowControl w:val="0"/>
        <w:numPr>
          <w:ilvl w:val="0"/>
          <w:numId w:val="7"/>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rsidR="00DF35C6" w:rsidRDefault="00DF35C6" w:rsidP="00AC630B">
      <w:pPr>
        <w:widowControl w:val="0"/>
        <w:numPr>
          <w:ilvl w:val="0"/>
          <w:numId w:val="7"/>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 ust. 7 lit. b),</w:t>
      </w:r>
    </w:p>
    <w:p w:rsidR="00DF35C6" w:rsidRPr="00DF35C6" w:rsidRDefault="00DF35C6" w:rsidP="00AC630B">
      <w:pPr>
        <w:widowControl w:val="0"/>
        <w:numPr>
          <w:ilvl w:val="0"/>
          <w:numId w:val="7"/>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DF35C6">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DF35C6">
        <w:rPr>
          <w:rFonts w:ascii="Arial" w:eastAsia="Arial" w:hAnsi="Arial" w:cs="Arial"/>
          <w:color w:val="000000"/>
          <w:sz w:val="16"/>
          <w:szCs w:val="16"/>
        </w:rPr>
        <w:br/>
        <w:t>o udzielnie zamówienia, a nie dane pełnomocnika Wykonawców wspólnie ubiegających się o udzielenie zamówienia.</w:t>
      </w:r>
    </w:p>
    <w:p w:rsidR="00423B6F" w:rsidRPr="00635D3D" w:rsidRDefault="00DF35C6" w:rsidP="00AC630B">
      <w:pPr>
        <w:numPr>
          <w:ilvl w:val="0"/>
          <w:numId w:val="5"/>
        </w:numPr>
        <w:pBdr>
          <w:top w:val="nil"/>
          <w:left w:val="nil"/>
          <w:bottom w:val="nil"/>
          <w:right w:val="nil"/>
          <w:between w:val="nil"/>
        </w:pBdr>
        <w:spacing w:line="360" w:lineRule="auto"/>
        <w:ind w:left="357" w:hanging="357"/>
        <w:jc w:val="both"/>
        <w:rPr>
          <w:rFonts w:ascii="Arial" w:hAnsi="Arial" w:cs="Arial"/>
          <w:color w:val="000000"/>
          <w:sz w:val="16"/>
          <w:szCs w:val="16"/>
        </w:rPr>
      </w:pPr>
      <w:r w:rsidRPr="00DF35C6">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t>
      </w:r>
      <w:r>
        <w:rPr>
          <w:rFonts w:ascii="Arial" w:eastAsia="Arial" w:hAnsi="Arial" w:cs="Arial"/>
          <w:color w:val="000000"/>
          <w:sz w:val="16"/>
          <w:szCs w:val="16"/>
        </w:rPr>
        <w:t>w.</w:t>
      </w:r>
      <w:bookmarkStart w:id="3" w:name="_Hlk60809757"/>
    </w:p>
    <w:p w:rsidR="00635D3D" w:rsidRPr="00E4556A" w:rsidRDefault="00635D3D" w:rsidP="00635D3D">
      <w:pPr>
        <w:pBdr>
          <w:top w:val="nil"/>
          <w:left w:val="nil"/>
          <w:bottom w:val="nil"/>
          <w:right w:val="nil"/>
          <w:between w:val="nil"/>
        </w:pBdr>
        <w:spacing w:line="360" w:lineRule="auto"/>
        <w:ind w:left="720"/>
        <w:jc w:val="both"/>
        <w:rPr>
          <w:rFonts w:ascii="Arial" w:hAnsi="Arial" w:cs="Arial"/>
          <w:color w:val="000000"/>
          <w:sz w:val="16"/>
          <w:szCs w:val="16"/>
        </w:rPr>
      </w:pPr>
    </w:p>
    <w:bookmarkEnd w:id="3"/>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XIII.WYMAGANIA DOTYCZĄCE WADIUM</w:t>
      </w:r>
    </w:p>
    <w:p w:rsidR="004D2CF1" w:rsidRDefault="006D27DB" w:rsidP="006D27DB">
      <w:pPr>
        <w:spacing w:line="360" w:lineRule="auto"/>
        <w:jc w:val="both"/>
        <w:rPr>
          <w:rFonts w:ascii="Arial" w:hAnsi="Arial" w:cs="Arial"/>
          <w:sz w:val="16"/>
          <w:szCs w:val="16"/>
        </w:rPr>
      </w:pPr>
      <w:r w:rsidRPr="005F55EE">
        <w:rPr>
          <w:rFonts w:ascii="Arial" w:hAnsi="Arial" w:cs="Arial"/>
          <w:sz w:val="16"/>
          <w:szCs w:val="16"/>
        </w:rPr>
        <w:t>Zamawiający nie wymaga</w:t>
      </w:r>
      <w:r w:rsidR="00C95C72">
        <w:rPr>
          <w:rFonts w:ascii="Arial" w:hAnsi="Arial" w:cs="Arial"/>
          <w:sz w:val="16"/>
          <w:szCs w:val="16"/>
        </w:rPr>
        <w:t xml:space="preserve"> wniesienia wadium</w:t>
      </w:r>
      <w:r w:rsidRPr="005F55EE">
        <w:rPr>
          <w:rFonts w:ascii="Arial" w:hAnsi="Arial" w:cs="Arial"/>
          <w:sz w:val="16"/>
          <w:szCs w:val="16"/>
        </w:rPr>
        <w:t>.</w:t>
      </w:r>
    </w:p>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XIV. ZASADY OCENY OFERT</w:t>
      </w:r>
    </w:p>
    <w:p w:rsidR="006D27DB" w:rsidRPr="005F55EE" w:rsidRDefault="006D27DB" w:rsidP="00D10320">
      <w:pPr>
        <w:numPr>
          <w:ilvl w:val="0"/>
          <w:numId w:val="20"/>
        </w:numPr>
        <w:spacing w:line="360" w:lineRule="auto"/>
        <w:ind w:left="357" w:hanging="357"/>
        <w:jc w:val="both"/>
        <w:rPr>
          <w:rFonts w:ascii="Arial" w:hAnsi="Arial" w:cs="Arial"/>
          <w:sz w:val="16"/>
          <w:szCs w:val="16"/>
        </w:rPr>
      </w:pPr>
      <w:r w:rsidRPr="005F55EE">
        <w:rPr>
          <w:rFonts w:ascii="Arial" w:hAnsi="Arial" w:cs="Arial"/>
          <w:sz w:val="16"/>
          <w:szCs w:val="16"/>
        </w:rPr>
        <w:t>Zamawiający do etapu oceny ofert pod względem ustalonych w ust. 2 kryteriów zakwalifikuje oferty spełniające następujące wymagania:</w:t>
      </w:r>
    </w:p>
    <w:p w:rsidR="006D27DB" w:rsidRPr="005F55EE" w:rsidRDefault="006D27DB" w:rsidP="00D10320">
      <w:pPr>
        <w:numPr>
          <w:ilvl w:val="0"/>
          <w:numId w:val="21"/>
        </w:numPr>
        <w:spacing w:line="360" w:lineRule="auto"/>
        <w:ind w:left="782"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rsidR="006D27DB" w:rsidRPr="005F55EE" w:rsidRDefault="006D27DB" w:rsidP="00D10320">
      <w:pPr>
        <w:numPr>
          <w:ilvl w:val="0"/>
          <w:numId w:val="21"/>
        </w:numPr>
        <w:spacing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660434">
        <w:rPr>
          <w:rFonts w:ascii="Arial" w:hAnsi="Arial" w:cs="Arial"/>
          <w:sz w:val="16"/>
          <w:szCs w:val="16"/>
        </w:rPr>
        <w:t> </w:t>
      </w:r>
      <w:r w:rsidRPr="005F55EE">
        <w:rPr>
          <w:rFonts w:ascii="Arial" w:hAnsi="Arial" w:cs="Arial"/>
          <w:sz w:val="16"/>
          <w:szCs w:val="16"/>
        </w:rPr>
        <w:t>Postępowaniu określone w Specyfikacji,</w:t>
      </w:r>
    </w:p>
    <w:p w:rsidR="006D27DB" w:rsidRPr="006D4DAC" w:rsidRDefault="006D27DB" w:rsidP="00D10320">
      <w:pPr>
        <w:numPr>
          <w:ilvl w:val="0"/>
          <w:numId w:val="21"/>
        </w:numPr>
        <w:spacing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rsidR="006D27DB" w:rsidRPr="006D4DAC" w:rsidRDefault="006D27DB" w:rsidP="00D10320">
      <w:pPr>
        <w:numPr>
          <w:ilvl w:val="0"/>
          <w:numId w:val="21"/>
        </w:numPr>
        <w:spacing w:line="360" w:lineRule="auto"/>
        <w:jc w:val="both"/>
        <w:rPr>
          <w:rFonts w:ascii="Arial" w:hAnsi="Arial" w:cs="Arial"/>
          <w:sz w:val="16"/>
          <w:szCs w:val="16"/>
        </w:rPr>
      </w:pPr>
      <w:r w:rsidRPr="006D4DAC">
        <w:rPr>
          <w:rFonts w:ascii="Arial" w:hAnsi="Arial" w:cs="Arial"/>
          <w:sz w:val="16"/>
          <w:szCs w:val="16"/>
        </w:rPr>
        <w:t xml:space="preserve">oferta nie podlega odrzuceniu. </w:t>
      </w:r>
    </w:p>
    <w:p w:rsidR="002E025B" w:rsidRDefault="002E025B" w:rsidP="00D10320">
      <w:pPr>
        <w:numPr>
          <w:ilvl w:val="0"/>
          <w:numId w:val="47"/>
        </w:numPr>
        <w:shd w:val="clear" w:color="auto" w:fill="FFFFFF"/>
        <w:suppressAutoHyphens/>
        <w:spacing w:line="360" w:lineRule="auto"/>
        <w:ind w:right="24"/>
        <w:jc w:val="both"/>
        <w:rPr>
          <w:rFonts w:ascii="Arial" w:eastAsia="Arial" w:hAnsi="Arial" w:cs="Arial"/>
          <w:sz w:val="16"/>
          <w:szCs w:val="16"/>
        </w:rPr>
      </w:pPr>
      <w:r>
        <w:rPr>
          <w:rFonts w:ascii="Arial" w:eastAsia="Arial" w:hAnsi="Arial" w:cs="Arial"/>
          <w:color w:val="000000"/>
          <w:sz w:val="16"/>
          <w:szCs w:val="16"/>
        </w:rPr>
        <w:lastRenderedPageBreak/>
        <w:t>Przy wyborze najkorzystniejszej oferty spośród ofert niepodlegających odrzuceniu Zamawiający będzie stosował niżej podane kryteria:</w:t>
      </w:r>
    </w:p>
    <w:tbl>
      <w:tblPr>
        <w:tblStyle w:val="7"/>
        <w:tblW w:w="8928" w:type="dxa"/>
        <w:tblInd w:w="360" w:type="dxa"/>
        <w:tblLayout w:type="fixed"/>
        <w:tblLook w:val="0000"/>
      </w:tblPr>
      <w:tblGrid>
        <w:gridCol w:w="4465"/>
        <w:gridCol w:w="4463"/>
      </w:tblGrid>
      <w:tr w:rsidR="002E025B" w:rsidTr="002E025B">
        <w:tc>
          <w:tcPr>
            <w:tcW w:w="4464" w:type="dxa"/>
            <w:tcBorders>
              <w:top w:val="single" w:sz="4" w:space="0" w:color="000000"/>
              <w:left w:val="single" w:sz="4" w:space="0" w:color="000000"/>
              <w:bottom w:val="single" w:sz="4" w:space="0" w:color="000000"/>
              <w:right w:val="single" w:sz="4" w:space="0" w:color="000000"/>
            </w:tcBorders>
          </w:tcPr>
          <w:p w:rsidR="002E025B" w:rsidRDefault="002E025B" w:rsidP="002E025B">
            <w:pPr>
              <w:widowControl w:val="0"/>
              <w:spacing w:line="360" w:lineRule="auto"/>
              <w:ind w:right="24"/>
              <w:jc w:val="center"/>
              <w:rPr>
                <w:rFonts w:ascii="Arial" w:eastAsia="Arial" w:hAnsi="Arial" w:cs="Arial"/>
                <w:sz w:val="16"/>
                <w:szCs w:val="16"/>
              </w:rPr>
            </w:pPr>
            <w:r>
              <w:rPr>
                <w:rFonts w:ascii="Arial" w:eastAsia="Arial" w:hAnsi="Arial" w:cs="Arial"/>
                <w:b/>
                <w:sz w:val="16"/>
                <w:szCs w:val="16"/>
              </w:rPr>
              <w:t>KRYTERIUM</w:t>
            </w:r>
          </w:p>
        </w:tc>
        <w:tc>
          <w:tcPr>
            <w:tcW w:w="4463" w:type="dxa"/>
            <w:tcBorders>
              <w:top w:val="single" w:sz="4" w:space="0" w:color="000000"/>
              <w:left w:val="single" w:sz="4" w:space="0" w:color="000000"/>
              <w:bottom w:val="single" w:sz="4" w:space="0" w:color="000000"/>
              <w:right w:val="single" w:sz="4" w:space="0" w:color="000000"/>
            </w:tcBorders>
          </w:tcPr>
          <w:p w:rsidR="002E025B" w:rsidRDefault="002E025B" w:rsidP="002E025B">
            <w:pPr>
              <w:widowControl w:val="0"/>
              <w:spacing w:line="360" w:lineRule="auto"/>
              <w:ind w:right="24"/>
              <w:jc w:val="center"/>
              <w:rPr>
                <w:rFonts w:ascii="Arial" w:eastAsia="Arial" w:hAnsi="Arial" w:cs="Arial"/>
                <w:sz w:val="16"/>
                <w:szCs w:val="16"/>
              </w:rPr>
            </w:pPr>
            <w:r>
              <w:rPr>
                <w:rFonts w:ascii="Arial" w:eastAsia="Arial" w:hAnsi="Arial" w:cs="Arial"/>
                <w:b/>
                <w:sz w:val="16"/>
                <w:szCs w:val="16"/>
              </w:rPr>
              <w:t>WARTOŚĆ PUNKTOWA WAGI W %</w:t>
            </w:r>
          </w:p>
        </w:tc>
      </w:tr>
      <w:tr w:rsidR="002E025B" w:rsidTr="002E025B">
        <w:tc>
          <w:tcPr>
            <w:tcW w:w="4464" w:type="dxa"/>
            <w:tcBorders>
              <w:top w:val="single" w:sz="4" w:space="0" w:color="000000"/>
              <w:left w:val="single" w:sz="4" w:space="0" w:color="000000"/>
              <w:bottom w:val="single" w:sz="4" w:space="0" w:color="000000"/>
              <w:right w:val="single" w:sz="4" w:space="0" w:color="000000"/>
            </w:tcBorders>
          </w:tcPr>
          <w:p w:rsidR="002E025B" w:rsidRDefault="002E025B" w:rsidP="002E025B">
            <w:pPr>
              <w:widowControl w:val="0"/>
              <w:spacing w:line="360" w:lineRule="auto"/>
              <w:ind w:right="24"/>
              <w:jc w:val="center"/>
              <w:rPr>
                <w:rFonts w:ascii="Arial" w:eastAsia="Arial" w:hAnsi="Arial" w:cs="Arial"/>
                <w:sz w:val="16"/>
                <w:szCs w:val="16"/>
              </w:rPr>
            </w:pPr>
            <w:r>
              <w:rPr>
                <w:rFonts w:ascii="Arial" w:eastAsia="Arial" w:hAnsi="Arial" w:cs="Arial"/>
                <w:b/>
                <w:sz w:val="16"/>
                <w:szCs w:val="16"/>
              </w:rPr>
              <w:t>CENA</w:t>
            </w:r>
          </w:p>
        </w:tc>
        <w:tc>
          <w:tcPr>
            <w:tcW w:w="4463" w:type="dxa"/>
            <w:tcBorders>
              <w:top w:val="single" w:sz="4" w:space="0" w:color="000000"/>
              <w:left w:val="single" w:sz="4" w:space="0" w:color="000000"/>
              <w:bottom w:val="single" w:sz="4" w:space="0" w:color="000000"/>
              <w:right w:val="single" w:sz="4" w:space="0" w:color="000000"/>
            </w:tcBorders>
          </w:tcPr>
          <w:p w:rsidR="002E025B" w:rsidRDefault="002E025B" w:rsidP="002E025B">
            <w:pPr>
              <w:widowControl w:val="0"/>
              <w:spacing w:line="360" w:lineRule="auto"/>
              <w:ind w:right="24"/>
              <w:jc w:val="center"/>
              <w:rPr>
                <w:rFonts w:ascii="Arial" w:eastAsia="Arial" w:hAnsi="Arial" w:cs="Arial"/>
                <w:sz w:val="16"/>
                <w:szCs w:val="16"/>
              </w:rPr>
            </w:pPr>
            <w:r>
              <w:rPr>
                <w:rFonts w:ascii="Arial" w:eastAsia="Arial" w:hAnsi="Arial" w:cs="Arial"/>
                <w:b/>
                <w:sz w:val="16"/>
                <w:szCs w:val="16"/>
              </w:rPr>
              <w:t>100 %</w:t>
            </w:r>
          </w:p>
        </w:tc>
      </w:tr>
    </w:tbl>
    <w:p w:rsidR="002E025B" w:rsidRDefault="002E025B" w:rsidP="002E025B">
      <w:pPr>
        <w:shd w:val="clear" w:color="auto" w:fill="FFFFFF"/>
        <w:spacing w:line="360" w:lineRule="auto"/>
        <w:ind w:left="284" w:right="24" w:hanging="284"/>
        <w:jc w:val="both"/>
        <w:rPr>
          <w:rFonts w:ascii="Arial" w:eastAsia="Arial" w:hAnsi="Arial" w:cs="Arial"/>
          <w:sz w:val="16"/>
          <w:szCs w:val="16"/>
        </w:rPr>
      </w:pPr>
      <w:r>
        <w:rPr>
          <w:rFonts w:ascii="Arial" w:eastAsia="Arial" w:hAnsi="Arial" w:cs="Arial"/>
          <w:sz w:val="16"/>
          <w:szCs w:val="16"/>
        </w:rPr>
        <w:t xml:space="preserve">  Ocena będzie dokonywana według skali punktowej, przy założeniu, że maksymalna punktacja wynosi 100 punktów:</w:t>
      </w:r>
    </w:p>
    <w:p w:rsidR="002E025B" w:rsidRDefault="002E025B" w:rsidP="002E025B">
      <w:pPr>
        <w:widowControl w:val="0"/>
        <w:shd w:val="clear" w:color="auto" w:fill="FFFFFF"/>
        <w:tabs>
          <w:tab w:val="left" w:pos="331"/>
        </w:tabs>
        <w:spacing w:line="360" w:lineRule="auto"/>
        <w:ind w:right="10"/>
        <w:jc w:val="both"/>
        <w:rPr>
          <w:rFonts w:ascii="Arial" w:eastAsia="Arial" w:hAnsi="Arial" w:cs="Arial"/>
          <w:b/>
          <w:sz w:val="16"/>
          <w:szCs w:val="16"/>
          <w:u w:val="single"/>
        </w:rPr>
      </w:pPr>
    </w:p>
    <w:p w:rsidR="002E025B" w:rsidRDefault="002E025B" w:rsidP="002E025B">
      <w:pPr>
        <w:widowControl w:val="0"/>
        <w:shd w:val="clear" w:color="auto" w:fill="FFFFFF"/>
        <w:tabs>
          <w:tab w:val="left" w:pos="331"/>
        </w:tabs>
        <w:spacing w:line="360" w:lineRule="auto"/>
        <w:ind w:right="10"/>
        <w:jc w:val="both"/>
        <w:rPr>
          <w:rFonts w:ascii="Arial" w:eastAsia="Arial" w:hAnsi="Arial" w:cs="Arial"/>
          <w:sz w:val="16"/>
          <w:szCs w:val="16"/>
          <w:u w:val="single"/>
        </w:rPr>
      </w:pPr>
      <w:r>
        <w:rPr>
          <w:rFonts w:ascii="Arial" w:eastAsia="Arial" w:hAnsi="Arial" w:cs="Arial"/>
          <w:b/>
          <w:sz w:val="16"/>
          <w:szCs w:val="16"/>
          <w:u w:val="single"/>
        </w:rPr>
        <w:t>Kryterium CENA:</w:t>
      </w:r>
    </w:p>
    <w:p w:rsidR="002E025B" w:rsidRDefault="002E025B" w:rsidP="002E025B">
      <w:pPr>
        <w:widowControl w:val="0"/>
        <w:shd w:val="clear" w:color="auto" w:fill="FFFFFF"/>
        <w:tabs>
          <w:tab w:val="left" w:pos="331"/>
        </w:tabs>
        <w:spacing w:line="360" w:lineRule="auto"/>
        <w:ind w:right="10"/>
        <w:jc w:val="both"/>
        <w:rPr>
          <w:rFonts w:ascii="Arial" w:eastAsia="Arial" w:hAnsi="Arial" w:cs="Arial"/>
          <w:sz w:val="16"/>
          <w:szCs w:val="16"/>
        </w:rPr>
      </w:pPr>
      <w:r>
        <w:rPr>
          <w:rFonts w:ascii="Arial" w:eastAsia="Arial" w:hAnsi="Arial" w:cs="Arial"/>
          <w:sz w:val="16"/>
          <w:szCs w:val="16"/>
        </w:rPr>
        <w:t xml:space="preserve">   Liczba punktów = (cena (min)/cena (oceniana) * 100 gdzie:</w:t>
      </w:r>
    </w:p>
    <w:p w:rsidR="002E025B" w:rsidRDefault="002E025B" w:rsidP="00D10320">
      <w:pPr>
        <w:widowControl w:val="0"/>
        <w:numPr>
          <w:ilvl w:val="0"/>
          <w:numId w:val="48"/>
        </w:numPr>
        <w:shd w:val="clear" w:color="auto" w:fill="FFFFFF"/>
        <w:suppressAutoHyphens/>
        <w:spacing w:line="360" w:lineRule="auto"/>
        <w:ind w:right="10"/>
        <w:jc w:val="both"/>
        <w:rPr>
          <w:rFonts w:ascii="Arial" w:hAnsi="Arial" w:cs="Arial"/>
          <w:sz w:val="16"/>
          <w:szCs w:val="16"/>
        </w:rPr>
      </w:pPr>
      <w:r>
        <w:rPr>
          <w:rFonts w:ascii="Arial" w:eastAsia="Arial" w:hAnsi="Arial" w:cs="Arial"/>
          <w:sz w:val="16"/>
          <w:szCs w:val="16"/>
        </w:rPr>
        <w:t xml:space="preserve">cena(min) – najniższa cena spośród wszystkich ofert ocenianych </w:t>
      </w:r>
    </w:p>
    <w:p w:rsidR="002E025B" w:rsidRDefault="002E025B" w:rsidP="00D10320">
      <w:pPr>
        <w:widowControl w:val="0"/>
        <w:numPr>
          <w:ilvl w:val="0"/>
          <w:numId w:val="48"/>
        </w:numPr>
        <w:shd w:val="clear" w:color="auto" w:fill="FFFFFF"/>
        <w:suppressAutoHyphens/>
        <w:spacing w:line="360" w:lineRule="auto"/>
        <w:ind w:right="10"/>
        <w:jc w:val="both"/>
        <w:rPr>
          <w:rFonts w:ascii="Arial" w:hAnsi="Arial" w:cs="Arial"/>
          <w:sz w:val="16"/>
          <w:szCs w:val="16"/>
        </w:rPr>
      </w:pPr>
      <w:r>
        <w:rPr>
          <w:rFonts w:ascii="Arial" w:eastAsia="Arial" w:hAnsi="Arial" w:cs="Arial"/>
          <w:sz w:val="16"/>
          <w:szCs w:val="16"/>
        </w:rPr>
        <w:t xml:space="preserve">cena(oceniana) - cena podana w ofercie ocenianej </w:t>
      </w:r>
    </w:p>
    <w:p w:rsidR="002E025B" w:rsidRDefault="002E025B" w:rsidP="002E025B">
      <w:pPr>
        <w:widowControl w:val="0"/>
        <w:shd w:val="clear" w:color="auto" w:fill="FFFFFF"/>
        <w:tabs>
          <w:tab w:val="left" w:pos="331"/>
        </w:tabs>
        <w:spacing w:line="360" w:lineRule="auto"/>
        <w:ind w:left="714"/>
        <w:jc w:val="both"/>
        <w:rPr>
          <w:rFonts w:ascii="Arial" w:eastAsia="Arial" w:hAnsi="Arial" w:cs="Arial"/>
          <w:sz w:val="16"/>
          <w:szCs w:val="16"/>
        </w:rPr>
      </w:pPr>
    </w:p>
    <w:p w:rsidR="002E025B" w:rsidRDefault="002E025B" w:rsidP="00D10320">
      <w:pPr>
        <w:numPr>
          <w:ilvl w:val="0"/>
          <w:numId w:val="47"/>
        </w:numPr>
        <w:suppressAutoHyphens/>
        <w:spacing w:line="360" w:lineRule="auto"/>
        <w:contextualSpacing/>
        <w:jc w:val="both"/>
        <w:rPr>
          <w:rFonts w:ascii="Arial" w:eastAsia="Arial" w:hAnsi="Arial" w:cs="Arial"/>
          <w:sz w:val="16"/>
          <w:szCs w:val="16"/>
        </w:rPr>
      </w:pPr>
      <w:r>
        <w:rPr>
          <w:rFonts w:ascii="Arial" w:eastAsia="Times New Roman" w:hAnsi="Arial" w:cs="Arial"/>
          <w:sz w:val="16"/>
          <w:szCs w:val="16"/>
        </w:rPr>
        <w:t xml:space="preserve">Za ofertę najkorzystniejszą uznana zostanie oferta, </w:t>
      </w:r>
      <w:proofErr w:type="spellStart"/>
      <w:r>
        <w:rPr>
          <w:rFonts w:ascii="Arial" w:eastAsia="Times New Roman" w:hAnsi="Arial" w:cs="Arial"/>
          <w:sz w:val="16"/>
          <w:szCs w:val="16"/>
        </w:rPr>
        <w:t>kt</w:t>
      </w:r>
      <w:proofErr w:type="spellEnd"/>
      <w:r>
        <w:rPr>
          <w:rFonts w:ascii="Arial" w:eastAsia="Times New Roman" w:hAnsi="Arial" w:cs="Arial"/>
          <w:sz w:val="16"/>
          <w:szCs w:val="16"/>
          <w:lang w:val="es-ES_tradnl"/>
        </w:rPr>
        <w:t>ó</w:t>
      </w:r>
      <w:proofErr w:type="spellStart"/>
      <w:r>
        <w:rPr>
          <w:rFonts w:ascii="Arial" w:eastAsia="Times New Roman" w:hAnsi="Arial" w:cs="Arial"/>
          <w:sz w:val="16"/>
          <w:szCs w:val="16"/>
        </w:rPr>
        <w:t>ra</w:t>
      </w:r>
      <w:proofErr w:type="spellEnd"/>
      <w:r>
        <w:rPr>
          <w:rFonts w:ascii="Arial" w:eastAsia="Times New Roman" w:hAnsi="Arial" w:cs="Arial"/>
          <w:sz w:val="16"/>
          <w:szCs w:val="16"/>
        </w:rPr>
        <w:t xml:space="preserve"> w sumie uzyska największą liczbę punkt</w:t>
      </w:r>
      <w:r>
        <w:rPr>
          <w:rFonts w:ascii="Arial" w:eastAsia="Times New Roman" w:hAnsi="Arial" w:cs="Arial"/>
          <w:sz w:val="16"/>
          <w:szCs w:val="16"/>
          <w:lang w:val="es-ES_tradnl"/>
        </w:rPr>
        <w:t>ó</w:t>
      </w:r>
      <w:r>
        <w:rPr>
          <w:rFonts w:ascii="Arial" w:eastAsia="Times New Roman" w:hAnsi="Arial" w:cs="Arial"/>
          <w:sz w:val="16"/>
          <w:szCs w:val="16"/>
        </w:rPr>
        <w:t xml:space="preserve">w </w:t>
      </w:r>
      <w:proofErr w:type="spellStart"/>
      <w:r>
        <w:rPr>
          <w:rFonts w:ascii="Arial" w:eastAsia="Times New Roman" w:hAnsi="Arial" w:cs="Arial"/>
          <w:sz w:val="16"/>
          <w:szCs w:val="16"/>
        </w:rPr>
        <w:t>w</w:t>
      </w:r>
      <w:proofErr w:type="spellEnd"/>
      <w:r>
        <w:rPr>
          <w:rFonts w:ascii="Arial" w:eastAsia="Times New Roman" w:hAnsi="Arial" w:cs="Arial"/>
          <w:sz w:val="16"/>
          <w:szCs w:val="16"/>
        </w:rPr>
        <w:t xml:space="preserve"> kryterium CENA.</w:t>
      </w:r>
    </w:p>
    <w:p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XV. OFERTA CENOWA</w:t>
      </w:r>
    </w:p>
    <w:p w:rsidR="00AB2E3B" w:rsidRDefault="006D27DB" w:rsidP="00AC630B">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b/>
          <w:sz w:val="16"/>
          <w:szCs w:val="16"/>
        </w:rPr>
        <w:t>Wartość przedmiotu zamówienia</w:t>
      </w:r>
      <w:r w:rsidR="00AB2E3B">
        <w:rPr>
          <w:rFonts w:ascii="Arial" w:eastAsia="Arial" w:hAnsi="Arial" w:cs="Arial"/>
          <w:b/>
          <w:sz w:val="16"/>
          <w:szCs w:val="16"/>
        </w:rPr>
        <w:t xml:space="preserve"> (ofertę cenową)Wykonawca określa poprzez wprowadzenie w Formularzu Oferty odpowiedniej wartości netto, stawki podatku VAT oraz wartości brutto. </w:t>
      </w:r>
    </w:p>
    <w:p w:rsidR="00AB2E3B" w:rsidRDefault="006D27DB" w:rsidP="00AC630B">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AB2E3B">
        <w:rPr>
          <w:rFonts w:ascii="Arial" w:eastAsia="Arial" w:hAnsi="Arial" w:cs="Arial"/>
          <w:b/>
          <w:color w:val="000000"/>
          <w:sz w:val="16"/>
          <w:szCs w:val="16"/>
        </w:rPr>
        <w:t>Wartość netto i brutto oferty musi być podana do dwóch miejsc po przecinku.</w:t>
      </w:r>
    </w:p>
    <w:p w:rsidR="00670A3B" w:rsidRPr="00670A3B" w:rsidRDefault="00670A3B" w:rsidP="00AC630B">
      <w:pPr>
        <w:numPr>
          <w:ilvl w:val="0"/>
          <w:numId w:val="4"/>
        </w:numPr>
        <w:pBdr>
          <w:top w:val="nil"/>
          <w:left w:val="nil"/>
          <w:bottom w:val="nil"/>
          <w:right w:val="nil"/>
          <w:between w:val="nil"/>
        </w:pBdr>
        <w:spacing w:line="360" w:lineRule="auto"/>
        <w:ind w:left="357" w:hanging="357"/>
        <w:jc w:val="both"/>
        <w:rPr>
          <w:rFonts w:ascii="Arial" w:eastAsia="Arial" w:hAnsi="Arial" w:cs="Arial"/>
          <w:bCs/>
          <w:sz w:val="16"/>
          <w:szCs w:val="16"/>
        </w:rPr>
      </w:pPr>
      <w:r>
        <w:rPr>
          <w:rFonts w:ascii="Arial" w:eastAsia="Arial" w:hAnsi="Arial" w:cs="Arial"/>
          <w:bCs/>
          <w:sz w:val="16"/>
          <w:szCs w:val="16"/>
        </w:rPr>
        <w:t>P</w:t>
      </w:r>
      <w:r w:rsidRPr="00670A3B">
        <w:rPr>
          <w:rFonts w:ascii="Arial" w:eastAsia="Arial" w:hAnsi="Arial" w:cs="Arial"/>
          <w:bCs/>
          <w:sz w:val="16"/>
          <w:szCs w:val="16"/>
        </w:rPr>
        <w:t>odana cena musi zawierać wszystkie składowe związane z prawidłową realizacją przedmiotu zamówienia w jednostkach Zamawiającego, w miejscu przez niego wskazanym</w:t>
      </w:r>
      <w:r>
        <w:rPr>
          <w:rFonts w:ascii="Arial" w:eastAsia="Arial" w:hAnsi="Arial" w:cs="Arial"/>
          <w:bCs/>
          <w:sz w:val="16"/>
          <w:szCs w:val="16"/>
        </w:rPr>
        <w:t>, przy czym:</w:t>
      </w:r>
    </w:p>
    <w:p w:rsidR="002E025B" w:rsidRPr="00C31BD5" w:rsidRDefault="00670A3B" w:rsidP="00D10320">
      <w:pPr>
        <w:numPr>
          <w:ilvl w:val="0"/>
          <w:numId w:val="49"/>
        </w:numPr>
        <w:spacing w:line="360" w:lineRule="auto"/>
        <w:jc w:val="both"/>
        <w:rPr>
          <w:rFonts w:ascii="Arial" w:hAnsi="Arial" w:cs="Arial"/>
          <w:sz w:val="16"/>
          <w:szCs w:val="16"/>
        </w:rPr>
      </w:pPr>
      <w:r w:rsidRPr="002E025B">
        <w:rPr>
          <w:rFonts w:ascii="Arial" w:eastAsia="Arial" w:hAnsi="Arial" w:cs="Arial"/>
          <w:bCs/>
          <w:sz w:val="16"/>
          <w:szCs w:val="16"/>
        </w:rPr>
        <w:t>c</w:t>
      </w:r>
      <w:r w:rsidR="006D27DB" w:rsidRPr="002E025B">
        <w:rPr>
          <w:rFonts w:ascii="Arial" w:eastAsia="Arial" w:hAnsi="Arial" w:cs="Arial"/>
          <w:bCs/>
          <w:sz w:val="16"/>
          <w:szCs w:val="16"/>
        </w:rPr>
        <w:t xml:space="preserve">ena netto </w:t>
      </w:r>
      <w:r w:rsidR="00AB2E3B" w:rsidRPr="002E025B">
        <w:rPr>
          <w:rFonts w:ascii="Arial" w:eastAsia="Arial" w:hAnsi="Arial" w:cs="Arial"/>
          <w:bCs/>
          <w:sz w:val="16"/>
          <w:szCs w:val="16"/>
        </w:rPr>
        <w:t>powinna</w:t>
      </w:r>
      <w:r w:rsidR="006D27DB" w:rsidRPr="002E025B">
        <w:rPr>
          <w:rFonts w:ascii="Arial" w:eastAsia="Arial" w:hAnsi="Arial" w:cs="Arial"/>
          <w:bCs/>
          <w:sz w:val="16"/>
          <w:szCs w:val="16"/>
        </w:rPr>
        <w:t xml:space="preserve"> zawierać </w:t>
      </w:r>
      <w:r w:rsidRPr="002E025B">
        <w:rPr>
          <w:rFonts w:ascii="Arial" w:eastAsia="Arial" w:hAnsi="Arial" w:cs="Arial"/>
          <w:bCs/>
          <w:sz w:val="16"/>
          <w:szCs w:val="16"/>
        </w:rPr>
        <w:t xml:space="preserve">w szczególności wynagrodzenie (w tym koszty) </w:t>
      </w:r>
      <w:bookmarkStart w:id="4" w:name="_Hlk210378921"/>
      <w:r w:rsidRPr="002E025B">
        <w:rPr>
          <w:rFonts w:ascii="Arial" w:eastAsia="Arial" w:hAnsi="Arial" w:cs="Arial"/>
          <w:bCs/>
          <w:sz w:val="16"/>
          <w:szCs w:val="16"/>
        </w:rPr>
        <w:t xml:space="preserve">za </w:t>
      </w:r>
      <w:bookmarkEnd w:id="4"/>
      <w:r w:rsidR="002E025B" w:rsidRPr="00C31BD5">
        <w:rPr>
          <w:rFonts w:ascii="Arial" w:hAnsi="Arial" w:cs="Arial"/>
          <w:sz w:val="16"/>
          <w:szCs w:val="16"/>
        </w:rPr>
        <w:t>prawidłowe wykonanie przedmiotu zamówienia, wynagrodzenie (w tym koszty) dojazdów muszą być uwzględnione w wynagrodzeniu oraz wszelkie inne składowe za wyjątkiem podatku VAT.</w:t>
      </w:r>
    </w:p>
    <w:p w:rsidR="00DF35C6" w:rsidRPr="002E025B" w:rsidRDefault="006D27DB" w:rsidP="00D10320">
      <w:pPr>
        <w:pStyle w:val="Akapitzlist"/>
        <w:numPr>
          <w:ilvl w:val="0"/>
          <w:numId w:val="37"/>
        </w:numPr>
        <w:pBdr>
          <w:top w:val="nil"/>
          <w:left w:val="nil"/>
          <w:bottom w:val="nil"/>
          <w:right w:val="nil"/>
          <w:between w:val="nil"/>
        </w:pBdr>
        <w:tabs>
          <w:tab w:val="left" w:pos="851"/>
        </w:tabs>
        <w:spacing w:line="360" w:lineRule="auto"/>
        <w:ind w:left="714" w:hanging="357"/>
        <w:jc w:val="both"/>
        <w:rPr>
          <w:rFonts w:ascii="Arial" w:eastAsia="Arial" w:hAnsi="Arial" w:cs="Arial"/>
          <w:color w:val="000000"/>
          <w:sz w:val="16"/>
          <w:szCs w:val="16"/>
        </w:rPr>
      </w:pPr>
      <w:r w:rsidRPr="002E025B">
        <w:rPr>
          <w:rFonts w:ascii="Arial" w:eastAsia="Arial" w:hAnsi="Arial" w:cs="Arial"/>
          <w:color w:val="000000"/>
          <w:sz w:val="16"/>
          <w:szCs w:val="16"/>
        </w:rPr>
        <w:t xml:space="preserve">stawka podatku VAT musi być </w:t>
      </w:r>
      <w:r w:rsidR="00670A3B" w:rsidRPr="002E025B">
        <w:rPr>
          <w:rFonts w:ascii="Arial" w:eastAsia="Arial" w:hAnsi="Arial" w:cs="Arial"/>
          <w:color w:val="000000"/>
          <w:sz w:val="16"/>
          <w:szCs w:val="16"/>
        </w:rPr>
        <w:t xml:space="preserve">osobno </w:t>
      </w:r>
      <w:r w:rsidRPr="002E025B">
        <w:rPr>
          <w:rFonts w:ascii="Arial" w:eastAsia="Arial" w:hAnsi="Arial" w:cs="Arial"/>
          <w:color w:val="000000"/>
          <w:sz w:val="16"/>
          <w:szCs w:val="16"/>
        </w:rPr>
        <w:t>wyszczególniona.</w:t>
      </w:r>
    </w:p>
    <w:p w:rsidR="00635D3D" w:rsidRDefault="006D27DB"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DF35C6">
        <w:rPr>
          <w:rFonts w:ascii="Arial" w:eastAsia="Arial" w:hAnsi="Arial" w:cs="Arial"/>
          <w:b/>
          <w:color w:val="000000"/>
          <w:sz w:val="16"/>
          <w:szCs w:val="16"/>
        </w:rPr>
        <w:t>PODANA W OFERCIE CENA MA BYĆ CENĄ OSTATECZNĄ PO UWZGLĘDNIENIU WSZYSTKICH RABATÓW</w:t>
      </w:r>
      <w:r w:rsidRPr="00DF35C6">
        <w:rPr>
          <w:rFonts w:ascii="Arial" w:eastAsia="Arial" w:hAnsi="Arial" w:cs="Arial"/>
          <w:color w:val="000000"/>
          <w:sz w:val="16"/>
          <w:szCs w:val="16"/>
        </w:rPr>
        <w:t>.</w:t>
      </w:r>
    </w:p>
    <w:p w:rsidR="00635D3D" w:rsidRPr="00635D3D" w:rsidRDefault="006D27DB" w:rsidP="00AC630B">
      <w:pPr>
        <w:numPr>
          <w:ilvl w:val="0"/>
          <w:numId w:val="4"/>
        </w:numPr>
        <w:pBdr>
          <w:top w:val="nil"/>
          <w:left w:val="nil"/>
          <w:bottom w:val="nil"/>
          <w:right w:val="nil"/>
          <w:between w:val="nil"/>
        </w:pBdr>
        <w:spacing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rsidR="006D27DB" w:rsidRPr="00A5327C" w:rsidRDefault="006D27DB" w:rsidP="00AC630B">
      <w:pPr>
        <w:numPr>
          <w:ilvl w:val="0"/>
          <w:numId w:val="6"/>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rsidR="006D27DB" w:rsidRPr="00A5327C" w:rsidRDefault="006D27DB" w:rsidP="00AC630B">
      <w:pPr>
        <w:numPr>
          <w:ilvl w:val="0"/>
          <w:numId w:val="6"/>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rsidR="006D27DB" w:rsidRPr="00A5327C" w:rsidRDefault="006D27DB" w:rsidP="00AC630B">
      <w:pPr>
        <w:numPr>
          <w:ilvl w:val="0"/>
          <w:numId w:val="6"/>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660434">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rsidR="006D27DB" w:rsidRPr="00A5327C" w:rsidRDefault="006D27DB" w:rsidP="00AC630B">
      <w:pPr>
        <w:numPr>
          <w:ilvl w:val="0"/>
          <w:numId w:val="1"/>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rsidR="00670A3B" w:rsidRDefault="006D27DB" w:rsidP="00AC630B">
      <w:pPr>
        <w:numPr>
          <w:ilvl w:val="0"/>
          <w:numId w:val="1"/>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 xml:space="preserve">Sprzedawca zobowiązuje się do zagwarantowania stałości cen przez cały okres obowiązywania umowy. </w:t>
      </w:r>
    </w:p>
    <w:p w:rsidR="006D27DB" w:rsidRDefault="006D27DB" w:rsidP="00AC630B">
      <w:pPr>
        <w:numPr>
          <w:ilvl w:val="0"/>
          <w:numId w:val="1"/>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Zmiana podatku VAT następuje z mocy prawa – w takim przypadku kwota netto pozostaje bez zmian, kwota brutto ulega odpowiedniej zmianie.</w:t>
      </w:r>
    </w:p>
    <w:p w:rsidR="006D27DB" w:rsidRPr="0045564A" w:rsidRDefault="006D27DB" w:rsidP="006D27DB">
      <w:pPr>
        <w:pBdr>
          <w:top w:val="nil"/>
          <w:left w:val="nil"/>
          <w:bottom w:val="nil"/>
          <w:right w:val="nil"/>
          <w:between w:val="nil"/>
        </w:pBdr>
        <w:spacing w:line="360" w:lineRule="auto"/>
        <w:ind w:left="360"/>
        <w:jc w:val="both"/>
        <w:rPr>
          <w:rFonts w:ascii="Arial" w:eastAsia="Arial" w:hAnsi="Arial" w:cs="Arial"/>
          <w:color w:val="000000"/>
          <w:sz w:val="16"/>
          <w:szCs w:val="16"/>
        </w:rPr>
      </w:pPr>
    </w:p>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 PROJEKTOWANE POSTANOWIENIA UMOWY</w:t>
      </w:r>
    </w:p>
    <w:p w:rsidR="006D27DB" w:rsidRPr="005F55EE" w:rsidRDefault="006D27DB" w:rsidP="00AC630B">
      <w:pPr>
        <w:pStyle w:val="Akapitzlist"/>
        <w:numPr>
          <w:ilvl w:val="3"/>
          <w:numId w:val="5"/>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w:t>
      </w:r>
      <w:r w:rsidRPr="00670A3B">
        <w:rPr>
          <w:rFonts w:ascii="Arial" w:hAnsi="Arial" w:cs="Arial"/>
          <w:b/>
          <w:bCs/>
          <w:sz w:val="16"/>
          <w:szCs w:val="16"/>
        </w:rPr>
        <w:t>Załącznik nr 3do Specyfikacji</w:t>
      </w:r>
      <w:r w:rsidRPr="005F55EE">
        <w:rPr>
          <w:rFonts w:ascii="Arial" w:hAnsi="Arial" w:cs="Arial"/>
          <w:sz w:val="16"/>
          <w:szCs w:val="16"/>
        </w:rPr>
        <w:t>.</w:t>
      </w:r>
    </w:p>
    <w:p w:rsidR="006D27DB" w:rsidRPr="005F55EE" w:rsidRDefault="006D27DB" w:rsidP="00AC630B">
      <w:pPr>
        <w:pStyle w:val="Akapitzlist"/>
        <w:numPr>
          <w:ilvl w:val="3"/>
          <w:numId w:val="5"/>
        </w:numPr>
        <w:spacing w:line="360" w:lineRule="auto"/>
        <w:ind w:left="357" w:hanging="357"/>
        <w:rPr>
          <w:rFonts w:ascii="Arial" w:hAnsi="Arial" w:cs="Arial"/>
          <w:sz w:val="16"/>
          <w:szCs w:val="16"/>
        </w:rPr>
      </w:pPr>
      <w:r w:rsidRPr="005F55EE">
        <w:rPr>
          <w:rFonts w:ascii="Arial" w:eastAsiaTheme="minorHAnsi" w:hAnsi="Arial" w:cs="Arial"/>
          <w:sz w:val="16"/>
          <w:szCs w:val="16"/>
        </w:rPr>
        <w:t xml:space="preserve">Zamawiający, zgodnie z art. 454 ust. 1 ustawy </w:t>
      </w:r>
      <w:proofErr w:type="spellStart"/>
      <w:r w:rsidRPr="005F55EE">
        <w:rPr>
          <w:rFonts w:ascii="Arial" w:eastAsiaTheme="minorHAnsi" w:hAnsi="Arial" w:cs="Arial"/>
          <w:sz w:val="16"/>
          <w:szCs w:val="16"/>
        </w:rPr>
        <w:t>Pzp</w:t>
      </w:r>
      <w:proofErr w:type="spellEnd"/>
      <w:r w:rsidRPr="005F55EE">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6D27DB" w:rsidRPr="005F55EE" w:rsidRDefault="006D27DB" w:rsidP="006D27DB">
      <w:pPr>
        <w:spacing w:line="360" w:lineRule="auto"/>
        <w:jc w:val="both"/>
        <w:rPr>
          <w:rFonts w:ascii="Arial" w:hAnsi="Arial" w:cs="Arial"/>
          <w:sz w:val="16"/>
          <w:szCs w:val="16"/>
        </w:rPr>
      </w:pPr>
    </w:p>
    <w:p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XVII. INFORMACJE O FORMALNOŚCIACH, JAKIE POWINNY ZOSTA</w:t>
      </w:r>
      <w:r w:rsidR="001508DD" w:rsidRPr="00470F9C">
        <w:rPr>
          <w:rFonts w:ascii="Arial" w:hAnsi="Arial" w:cs="Arial"/>
          <w:b/>
          <w:i/>
          <w:iCs/>
          <w:sz w:val="16"/>
          <w:szCs w:val="16"/>
          <w:u w:val="single"/>
        </w:rPr>
        <w:t>Ć</w:t>
      </w:r>
      <w:r w:rsidRPr="00470F9C">
        <w:rPr>
          <w:rFonts w:ascii="Arial" w:hAnsi="Arial" w:cs="Arial"/>
          <w:b/>
          <w:i/>
          <w:iCs/>
          <w:sz w:val="16"/>
          <w:szCs w:val="16"/>
          <w:u w:val="single"/>
        </w:rPr>
        <w:t xml:space="preserve"> DOPEŁNIONE PO WYBORZE OFERTY W CELU Z</w:t>
      </w:r>
      <w:r w:rsidR="001508DD" w:rsidRPr="00470F9C">
        <w:rPr>
          <w:rFonts w:ascii="Arial" w:hAnsi="Arial" w:cs="Arial"/>
          <w:b/>
          <w:i/>
          <w:iCs/>
          <w:sz w:val="16"/>
          <w:szCs w:val="16"/>
          <w:u w:val="single"/>
        </w:rPr>
        <w:t>A</w:t>
      </w:r>
      <w:r w:rsidRPr="00470F9C">
        <w:rPr>
          <w:rFonts w:ascii="Arial" w:hAnsi="Arial" w:cs="Arial"/>
          <w:b/>
          <w:i/>
          <w:iCs/>
          <w:sz w:val="16"/>
          <w:szCs w:val="16"/>
          <w:u w:val="single"/>
        </w:rPr>
        <w:t>WARCIA UMOWY W SPRAWIE ZAMÓWIENIA PUBLICZNEGO</w:t>
      </w:r>
    </w:p>
    <w:p w:rsidR="006D27DB" w:rsidRPr="005F55EE" w:rsidRDefault="006D27DB" w:rsidP="00D10320">
      <w:pPr>
        <w:numPr>
          <w:ilvl w:val="0"/>
          <w:numId w:val="22"/>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5F55EE">
        <w:rPr>
          <w:rFonts w:ascii="Arial" w:eastAsia="Arial" w:hAnsi="Arial" w:cs="Arial"/>
          <w:b/>
          <w:color w:val="000000"/>
          <w:sz w:val="16"/>
          <w:szCs w:val="16"/>
        </w:rPr>
        <w:t xml:space="preserve">w siedzibie Zamawiającego tj. Szpital Specjalistyczny im. Ludwika Rydygiera w Krakowie sp. z o.o., os. Złotej Jesieni 1, 31-826 </w:t>
      </w:r>
      <w:proofErr w:type="spellStart"/>
      <w:r w:rsidRPr="005F55EE">
        <w:rPr>
          <w:rFonts w:ascii="Arial" w:eastAsia="Arial" w:hAnsi="Arial" w:cs="Arial"/>
          <w:b/>
          <w:color w:val="000000"/>
          <w:sz w:val="16"/>
          <w:szCs w:val="16"/>
        </w:rPr>
        <w:t>Krakówlub</w:t>
      </w:r>
      <w:proofErr w:type="spellEnd"/>
      <w:r w:rsidRPr="005F55EE">
        <w:rPr>
          <w:rFonts w:ascii="Arial" w:eastAsia="Arial" w:hAnsi="Arial" w:cs="Arial"/>
          <w:b/>
          <w:color w:val="000000"/>
          <w:sz w:val="16"/>
          <w:szCs w:val="16"/>
        </w:rPr>
        <w:t xml:space="preserve"> drogą korespondencyjną. Zamawiający zastrzega, że w przypadku zawarcia umowy drogą korespondencyjną, za dzień zawarcia umowy uważa się datę wpisaną przez Zamawiającego w komparycji umowy. Jednocześnie Zamawiający </w:t>
      </w:r>
      <w:r w:rsidRPr="005F55EE">
        <w:rPr>
          <w:rFonts w:ascii="Arial" w:eastAsia="Arial" w:hAnsi="Arial" w:cs="Arial"/>
          <w:b/>
          <w:color w:val="000000"/>
          <w:sz w:val="16"/>
          <w:szCs w:val="16"/>
        </w:rPr>
        <w:lastRenderedPageBreak/>
        <w:t xml:space="preserve">zobowiązuje się, że w dniu wysyłki oryginału umowy do Wykonawcy, prześle droga mailową </w:t>
      </w:r>
      <w:proofErr w:type="spellStart"/>
      <w:r w:rsidRPr="005F55EE">
        <w:rPr>
          <w:rFonts w:ascii="Arial" w:eastAsia="Arial" w:hAnsi="Arial" w:cs="Arial"/>
          <w:b/>
          <w:color w:val="000000"/>
          <w:sz w:val="16"/>
          <w:szCs w:val="16"/>
        </w:rPr>
        <w:t>skan</w:t>
      </w:r>
      <w:proofErr w:type="spellEnd"/>
      <w:r w:rsidRPr="005F55EE">
        <w:rPr>
          <w:rFonts w:ascii="Arial" w:eastAsia="Arial" w:hAnsi="Arial" w:cs="Arial"/>
          <w:b/>
          <w:color w:val="000000"/>
          <w:sz w:val="16"/>
          <w:szCs w:val="16"/>
        </w:rPr>
        <w:t xml:space="preserve"> podpisanej jednostronnie umowy, w której wskazana będzie data jej zawarcia.</w:t>
      </w:r>
    </w:p>
    <w:p w:rsidR="006D27DB" w:rsidRPr="005F55EE" w:rsidRDefault="006D27DB" w:rsidP="00D10320">
      <w:pPr>
        <w:numPr>
          <w:ilvl w:val="0"/>
          <w:numId w:val="2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6D27DB" w:rsidRPr="005F55EE" w:rsidRDefault="006D27DB" w:rsidP="00D10320">
      <w:pPr>
        <w:numPr>
          <w:ilvl w:val="0"/>
          <w:numId w:val="22"/>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w:t>
      </w:r>
      <w:r w:rsidR="00B0543F">
        <w:rPr>
          <w:rFonts w:ascii="Arial" w:hAnsi="Arial" w:cs="Arial"/>
          <w:sz w:val="16"/>
          <w:szCs w:val="16"/>
        </w:rPr>
        <w:t> </w:t>
      </w:r>
      <w:r w:rsidRPr="005F55EE">
        <w:rPr>
          <w:rFonts w:ascii="Arial" w:hAnsi="Arial" w:cs="Arial"/>
          <w:sz w:val="16"/>
          <w:szCs w:val="16"/>
        </w:rPr>
        <w:t>udzielenie zamówienia.</w:t>
      </w:r>
    </w:p>
    <w:p w:rsidR="006D27DB" w:rsidRPr="005F55EE" w:rsidRDefault="006D27DB" w:rsidP="00D10320">
      <w:pPr>
        <w:numPr>
          <w:ilvl w:val="0"/>
          <w:numId w:val="22"/>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6D27DB" w:rsidRPr="005F55EE" w:rsidRDefault="006D27DB" w:rsidP="006D27DB">
      <w:pPr>
        <w:spacing w:line="360" w:lineRule="auto"/>
        <w:ind w:left="720"/>
        <w:jc w:val="both"/>
        <w:rPr>
          <w:rFonts w:ascii="Arial" w:hAnsi="Arial" w:cs="Arial"/>
          <w:sz w:val="16"/>
          <w:szCs w:val="16"/>
        </w:rPr>
      </w:pPr>
    </w:p>
    <w:p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XVIII. ŚRODKI OCHRONY PRAWNEJ</w:t>
      </w:r>
    </w:p>
    <w:p w:rsidR="004D2CF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przysługują przewidziane w ustawie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4D2CF1" w:rsidRPr="005F55EE" w:rsidRDefault="004D2CF1" w:rsidP="006D27DB">
      <w:pPr>
        <w:pBdr>
          <w:top w:val="nil"/>
          <w:left w:val="nil"/>
          <w:bottom w:val="nil"/>
          <w:right w:val="nil"/>
          <w:between w:val="nil"/>
        </w:pBdr>
        <w:spacing w:line="360" w:lineRule="auto"/>
        <w:jc w:val="both"/>
        <w:rPr>
          <w:rFonts w:ascii="Arial" w:eastAsia="Arial" w:hAnsi="Arial" w:cs="Arial"/>
          <w:color w:val="000000"/>
          <w:sz w:val="16"/>
          <w:szCs w:val="16"/>
        </w:rPr>
      </w:pPr>
    </w:p>
    <w:p w:rsidR="006D27DB" w:rsidRPr="00423B6F" w:rsidRDefault="006D27DB" w:rsidP="006D27DB">
      <w:pPr>
        <w:spacing w:line="360" w:lineRule="auto"/>
        <w:jc w:val="both"/>
        <w:rPr>
          <w:rFonts w:ascii="Arial" w:eastAsia="Arial" w:hAnsi="Arial" w:cs="Arial"/>
          <w:b/>
          <w:bCs/>
          <w:i/>
          <w:iCs/>
          <w:sz w:val="16"/>
          <w:szCs w:val="16"/>
          <w:u w:val="single"/>
        </w:rPr>
      </w:pPr>
      <w:r w:rsidRPr="00423B6F">
        <w:rPr>
          <w:rFonts w:ascii="Arial" w:hAnsi="Arial" w:cs="Arial"/>
          <w:b/>
          <w:bCs/>
          <w:i/>
          <w:iCs/>
          <w:sz w:val="16"/>
          <w:szCs w:val="16"/>
          <w:u w:val="single"/>
          <w:lang w:val="de-DE"/>
        </w:rPr>
        <w:t>XIX. KLAUZULA INFORMACYJNA Z ART. 13 RODO W CELU ZWIĄZANYM Z POSTĘPOWANIEM O UDZIELENIE ZAMÓWIENIA PUBLICZNEGO</w:t>
      </w:r>
    </w:p>
    <w:p w:rsidR="006D27DB" w:rsidRPr="005F55EE" w:rsidRDefault="006D27DB" w:rsidP="006D27DB">
      <w:pPr>
        <w:spacing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660434">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D27DB" w:rsidRPr="005F55EE" w:rsidRDefault="006D27DB" w:rsidP="00D10320">
      <w:pPr>
        <w:numPr>
          <w:ilvl w:val="0"/>
          <w:numId w:val="26"/>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rsidR="006D27DB" w:rsidRDefault="006D27DB" w:rsidP="00D10320">
      <w:pPr>
        <w:numPr>
          <w:ilvl w:val="0"/>
          <w:numId w:val="27"/>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w:t>
      </w:r>
      <w:proofErr w:type="spellStart"/>
      <w:r w:rsidRPr="00350D94">
        <w:rPr>
          <w:rFonts w:ascii="Arial" w:eastAsia="Times New Roman" w:hAnsi="Arial" w:cs="Arial"/>
          <w:sz w:val="16"/>
          <w:szCs w:val="16"/>
        </w:rPr>
        <w:t>nr</w:t>
      </w:r>
      <w:proofErr w:type="spellEnd"/>
      <w:r w:rsidRPr="00350D94">
        <w:rPr>
          <w:rFonts w:ascii="Arial" w:eastAsia="Times New Roman" w:hAnsi="Arial" w:cs="Arial"/>
          <w:sz w:val="16"/>
          <w:szCs w:val="16"/>
        </w:rPr>
        <w:t xml:space="preserve">. tel. 12 64 68 888; </w:t>
      </w:r>
    </w:p>
    <w:p w:rsidR="006D27DB" w:rsidRPr="00350D94" w:rsidRDefault="006D27DB" w:rsidP="00D10320">
      <w:pPr>
        <w:numPr>
          <w:ilvl w:val="0"/>
          <w:numId w:val="27"/>
        </w:numPr>
        <w:spacing w:line="360" w:lineRule="auto"/>
        <w:ind w:left="414" w:hanging="357"/>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2E025B">
        <w:rPr>
          <w:rFonts w:ascii="Arial" w:eastAsia="Times New Roman" w:hAnsi="Arial" w:cs="Arial"/>
          <w:b/>
          <w:sz w:val="16"/>
          <w:szCs w:val="16"/>
        </w:rPr>
        <w:t>227</w:t>
      </w:r>
      <w:r w:rsidR="0074450F">
        <w:rPr>
          <w:rFonts w:ascii="Arial" w:eastAsia="Times New Roman" w:hAnsi="Arial" w:cs="Arial"/>
          <w:b/>
          <w:sz w:val="16"/>
          <w:szCs w:val="16"/>
        </w:rPr>
        <w:t>/ZP/2025</w:t>
      </w:r>
      <w:r w:rsidRPr="00350D94">
        <w:rPr>
          <w:rFonts w:ascii="Arial" w:eastAsia="Times New Roman" w:hAnsi="Arial" w:cs="Arial"/>
          <w:b/>
          <w:sz w:val="16"/>
          <w:szCs w:val="16"/>
        </w:rPr>
        <w:t xml:space="preserve"> –</w:t>
      </w:r>
      <w:r w:rsidR="00BB7A86">
        <w:rPr>
          <w:rFonts w:ascii="Arial" w:hAnsi="Arial" w:cs="Arial"/>
          <w:b/>
          <w:sz w:val="16"/>
          <w:szCs w:val="16"/>
        </w:rPr>
        <w:t>„</w:t>
      </w:r>
      <w:r w:rsidR="00F6097B">
        <w:rPr>
          <w:rFonts w:ascii="Arial" w:eastAsia="Arial" w:hAnsi="Arial" w:cs="Arial"/>
          <w:b/>
          <w:color w:val="000000"/>
          <w:sz w:val="16"/>
          <w:szCs w:val="16"/>
        </w:rPr>
        <w:t>Świadczenie u</w:t>
      </w:r>
      <w:r w:rsidR="00D10320" w:rsidRPr="00D10320">
        <w:rPr>
          <w:rFonts w:ascii="Arial" w:eastAsia="Arial" w:hAnsi="Arial" w:cs="Arial"/>
          <w:b/>
          <w:color w:val="000000"/>
          <w:sz w:val="16"/>
          <w:szCs w:val="16"/>
        </w:rPr>
        <w:t>sługi w zakresie  Systemu Zarządzania Bezpieczeństwem Informacji (SZBI)</w:t>
      </w:r>
      <w:r w:rsidR="00BB7A86">
        <w:rPr>
          <w:rFonts w:ascii="Arial" w:eastAsia="Arial" w:hAnsi="Arial" w:cs="Arial"/>
          <w:b/>
          <w:color w:val="000000"/>
          <w:sz w:val="16"/>
          <w:szCs w:val="16"/>
        </w:rPr>
        <w:t>”</w:t>
      </w:r>
      <w:r w:rsidRPr="00350D94">
        <w:rPr>
          <w:rFonts w:ascii="Arial" w:eastAsia="Times New Roman" w:hAnsi="Arial" w:cs="Arial"/>
          <w:sz w:val="16"/>
          <w:szCs w:val="16"/>
        </w:rPr>
        <w:t>prowadzonym w</w:t>
      </w:r>
      <w:r w:rsidR="000700CC">
        <w:rPr>
          <w:rFonts w:ascii="Arial" w:eastAsia="Times New Roman" w:hAnsi="Arial" w:cs="Arial"/>
          <w:sz w:val="16"/>
          <w:szCs w:val="16"/>
        </w:rPr>
        <w:t> </w:t>
      </w:r>
      <w:r w:rsidRPr="00350D94">
        <w:rPr>
          <w:rFonts w:ascii="Arial" w:eastAsia="Times New Roman" w:hAnsi="Arial" w:cs="Arial"/>
          <w:sz w:val="16"/>
          <w:szCs w:val="16"/>
        </w:rPr>
        <w:t>trybie podstawowym;</w:t>
      </w:r>
    </w:p>
    <w:p w:rsidR="006D27DB" w:rsidRPr="005F55EE" w:rsidRDefault="006D27DB" w:rsidP="00D10320">
      <w:pPr>
        <w:numPr>
          <w:ilvl w:val="0"/>
          <w:numId w:val="27"/>
        </w:numPr>
        <w:pBdr>
          <w:top w:val="nil"/>
          <w:left w:val="nil"/>
          <w:bottom w:val="nil"/>
          <w:right w:val="nil"/>
          <w:between w:val="nil"/>
        </w:pBdr>
        <w:spacing w:line="360" w:lineRule="auto"/>
        <w:ind w:left="414" w:hanging="357"/>
        <w:jc w:val="both"/>
        <w:rPr>
          <w:rFonts w:ascii="Arial" w:hAnsi="Arial" w:cs="Arial"/>
          <w:sz w:val="16"/>
          <w:szCs w:val="16"/>
        </w:rPr>
      </w:pPr>
      <w:r w:rsidRPr="00350D94">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350D94">
        <w:rPr>
          <w:rFonts w:ascii="Arial" w:eastAsia="Arial" w:hAnsi="Arial" w:cs="Arial"/>
          <w:color w:val="000000"/>
          <w:sz w:val="16"/>
          <w:szCs w:val="16"/>
        </w:rPr>
        <w:t>późn</w:t>
      </w:r>
      <w:proofErr w:type="spellEnd"/>
      <w:r w:rsidRPr="00350D94">
        <w:rPr>
          <w:rFonts w:ascii="Arial" w:eastAsia="Arial" w:hAnsi="Arial" w:cs="Arial"/>
          <w:color w:val="000000"/>
          <w:sz w:val="16"/>
          <w:szCs w:val="16"/>
        </w:rPr>
        <w:t>. zm.), dalej</w:t>
      </w:r>
      <w:r w:rsidRPr="005F55EE">
        <w:rPr>
          <w:rFonts w:ascii="Arial" w:eastAsia="Arial" w:hAnsi="Arial" w:cs="Arial"/>
          <w:color w:val="000000"/>
          <w:sz w:val="16"/>
          <w:szCs w:val="16"/>
        </w:rPr>
        <w:t xml:space="preserve"> „ustawa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6D27DB" w:rsidRPr="005F55EE" w:rsidRDefault="006D27DB" w:rsidP="00D10320">
      <w:pPr>
        <w:numPr>
          <w:ilvl w:val="0"/>
          <w:numId w:val="27"/>
        </w:numPr>
        <w:pBdr>
          <w:top w:val="nil"/>
          <w:left w:val="nil"/>
          <w:bottom w:val="nil"/>
          <w:right w:val="nil"/>
          <w:between w:val="nil"/>
        </w:pBdr>
        <w:spacing w:line="360" w:lineRule="auto"/>
        <w:ind w:left="414" w:hanging="357"/>
        <w:jc w:val="both"/>
        <w:rPr>
          <w:rFonts w:ascii="Arial" w:hAnsi="Arial" w:cs="Arial"/>
          <w:sz w:val="16"/>
          <w:szCs w:val="16"/>
        </w:rPr>
      </w:pPr>
      <w:r w:rsidRPr="005F55EE">
        <w:rPr>
          <w:rFonts w:ascii="Arial" w:eastAsia="Arial" w:hAnsi="Arial" w:cs="Arial"/>
          <w:color w:val="000000"/>
          <w:sz w:val="16"/>
          <w:szCs w:val="16"/>
        </w:rPr>
        <w:t xml:space="preserve">Pani/Pana dane osobowe będą przechowywane, zgodnie z art. 78 ust. 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6D27DB" w:rsidRPr="005F55EE" w:rsidRDefault="006D27DB" w:rsidP="00D10320">
      <w:pPr>
        <w:numPr>
          <w:ilvl w:val="0"/>
          <w:numId w:val="27"/>
        </w:numPr>
        <w:spacing w:line="360" w:lineRule="auto"/>
        <w:ind w:left="414" w:hanging="357"/>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w:t>
      </w:r>
    </w:p>
    <w:p w:rsidR="006D27DB" w:rsidRPr="005F55EE" w:rsidRDefault="006D27DB" w:rsidP="00D10320">
      <w:pPr>
        <w:numPr>
          <w:ilvl w:val="0"/>
          <w:numId w:val="27"/>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rsidR="006D27DB" w:rsidRPr="005F55EE" w:rsidRDefault="006D27DB" w:rsidP="00D10320">
      <w:pPr>
        <w:numPr>
          <w:ilvl w:val="0"/>
          <w:numId w:val="27"/>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posiada Pani/Pan:</w:t>
      </w:r>
    </w:p>
    <w:p w:rsidR="006D27DB" w:rsidRPr="005F55EE" w:rsidRDefault="006D27DB" w:rsidP="00D10320">
      <w:pPr>
        <w:numPr>
          <w:ilvl w:val="0"/>
          <w:numId w:val="28"/>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rsidR="006D27DB" w:rsidRPr="005F55EE" w:rsidRDefault="006D27DB" w:rsidP="00D10320">
      <w:pPr>
        <w:numPr>
          <w:ilvl w:val="0"/>
          <w:numId w:val="28"/>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rsidR="006D27DB" w:rsidRPr="005F55EE" w:rsidRDefault="006D27DB" w:rsidP="00D10320">
      <w:pPr>
        <w:numPr>
          <w:ilvl w:val="0"/>
          <w:numId w:val="28"/>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660434">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rsidR="006D27DB" w:rsidRPr="005F55EE" w:rsidRDefault="006D27DB" w:rsidP="00D10320">
      <w:pPr>
        <w:numPr>
          <w:ilvl w:val="0"/>
          <w:numId w:val="28"/>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6D27DB" w:rsidRPr="005F55EE" w:rsidRDefault="006D27DB" w:rsidP="00D10320">
      <w:pPr>
        <w:numPr>
          <w:ilvl w:val="0"/>
          <w:numId w:val="27"/>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rsidR="006D27DB" w:rsidRPr="005F55EE" w:rsidRDefault="006D27DB" w:rsidP="00D10320">
      <w:pPr>
        <w:numPr>
          <w:ilvl w:val="0"/>
          <w:numId w:val="29"/>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rsidR="006D27DB" w:rsidRPr="005F55EE" w:rsidRDefault="006D27DB" w:rsidP="00D10320">
      <w:pPr>
        <w:numPr>
          <w:ilvl w:val="0"/>
          <w:numId w:val="29"/>
        </w:numPr>
        <w:spacing w:line="360" w:lineRule="auto"/>
        <w:jc w:val="both"/>
        <w:rPr>
          <w:rFonts w:ascii="Arial" w:eastAsia="Times New Roman" w:hAnsi="Arial" w:cs="Arial"/>
          <w:b/>
          <w:i/>
          <w:sz w:val="16"/>
          <w:szCs w:val="16"/>
        </w:rPr>
      </w:pPr>
      <w:r w:rsidRPr="005F55EE">
        <w:rPr>
          <w:rFonts w:ascii="Arial" w:eastAsia="Times New Roman" w:hAnsi="Arial" w:cs="Arial"/>
          <w:sz w:val="16"/>
          <w:szCs w:val="16"/>
        </w:rPr>
        <w:lastRenderedPageBreak/>
        <w:t>prawo do przenoszenia danych osobowych, o którym mowa w art. 20 RODO;</w:t>
      </w:r>
    </w:p>
    <w:p w:rsidR="006D27DB" w:rsidRPr="0010318A" w:rsidRDefault="006D27DB" w:rsidP="00D10320">
      <w:pPr>
        <w:numPr>
          <w:ilvl w:val="0"/>
          <w:numId w:val="29"/>
        </w:numPr>
        <w:spacing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w:t>
      </w:r>
      <w:proofErr w:type="spellStart"/>
      <w:r w:rsidRPr="00895AF0">
        <w:rPr>
          <w:rFonts w:ascii="Arial" w:eastAsia="Times New Roman" w:hAnsi="Arial" w:cs="Arial"/>
          <w:i/>
          <w:sz w:val="14"/>
          <w:szCs w:val="14"/>
        </w:rPr>
        <w:t>postępowaniao</w:t>
      </w:r>
      <w:proofErr w:type="spellEnd"/>
      <w:r w:rsidRPr="00895AF0">
        <w:rPr>
          <w:rFonts w:ascii="Arial" w:eastAsia="Times New Roman" w:hAnsi="Arial" w:cs="Arial"/>
          <w:i/>
          <w:sz w:val="14"/>
          <w:szCs w:val="14"/>
        </w:rPr>
        <w:t xml:space="preserve"> udzielenie zamówienia publicznego ani zmianą postanowień umowy w zakresie niezgodnym z ustawą </w:t>
      </w:r>
      <w:proofErr w:type="spellStart"/>
      <w:r w:rsidRPr="00895AF0">
        <w:rPr>
          <w:rFonts w:ascii="Arial" w:eastAsia="Times New Roman" w:hAnsi="Arial" w:cs="Arial"/>
          <w:i/>
          <w:sz w:val="14"/>
          <w:szCs w:val="14"/>
        </w:rPr>
        <w:t>Pzp</w:t>
      </w:r>
      <w:proofErr w:type="spellEnd"/>
      <w:r w:rsidRPr="00895AF0">
        <w:rPr>
          <w:rFonts w:ascii="Arial" w:eastAsia="Times New Roman" w:hAnsi="Arial" w:cs="Arial"/>
          <w:i/>
          <w:sz w:val="14"/>
          <w:szCs w:val="14"/>
        </w:rPr>
        <w:t xml:space="preserve"> oraz nie może naruszać integralności protokołu oraz jego załączników.</w:t>
      </w:r>
    </w:p>
    <w:p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D27DB" w:rsidRPr="005F55EE" w:rsidRDefault="006D27DB" w:rsidP="006D27DB">
      <w:pPr>
        <w:spacing w:line="360" w:lineRule="auto"/>
        <w:jc w:val="both"/>
        <w:rPr>
          <w:rFonts w:ascii="Arial" w:hAnsi="Arial" w:cs="Arial"/>
          <w:b/>
          <w:sz w:val="16"/>
          <w:szCs w:val="16"/>
          <w:u w:val="single"/>
        </w:rPr>
      </w:pPr>
    </w:p>
    <w:p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XX. INFORMACJE DODATKOWE</w:t>
      </w:r>
    </w:p>
    <w:p w:rsidR="006D27DB" w:rsidRPr="005F55EE" w:rsidRDefault="006D27DB" w:rsidP="00D10320">
      <w:pPr>
        <w:widowControl w:val="0"/>
        <w:numPr>
          <w:ilvl w:val="0"/>
          <w:numId w:val="30"/>
        </w:numPr>
        <w:shd w:val="clear" w:color="auto" w:fill="FFFFFF"/>
        <w:autoSpaceDE w:val="0"/>
        <w:autoSpaceDN w:val="0"/>
        <w:adjustRightInd w:val="0"/>
        <w:spacing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r w:rsidR="00BB7A86">
        <w:rPr>
          <w:rFonts w:ascii="Arial" w:hAnsi="Arial" w:cs="Arial"/>
          <w:sz w:val="16"/>
          <w:szCs w:val="16"/>
        </w:rPr>
        <w:t>skuteczności</w:t>
      </w:r>
      <w:r w:rsidRPr="005F55EE">
        <w:rPr>
          <w:rFonts w:ascii="Arial" w:hAnsi="Arial" w:cs="Arial"/>
          <w:sz w:val="16"/>
          <w:szCs w:val="16"/>
          <w:lang w:val="it-IT"/>
        </w:rPr>
        <w:t xml:space="preserve">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r w:rsidR="00BB7A86">
        <w:rPr>
          <w:rFonts w:ascii="Arial" w:hAnsi="Arial" w:cs="Arial"/>
          <w:sz w:val="16"/>
          <w:szCs w:val="16"/>
        </w:rPr>
        <w:t>Wykonawców</w:t>
      </w:r>
      <w:r w:rsidRPr="005F55EE">
        <w:rPr>
          <w:rFonts w:ascii="Arial" w:hAnsi="Arial" w:cs="Arial"/>
          <w:sz w:val="16"/>
          <w:szCs w:val="16"/>
        </w:rPr>
        <w:t>.</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rsidR="006D27DB" w:rsidRPr="005F55EE" w:rsidRDefault="006D27DB" w:rsidP="00D10320">
      <w:pPr>
        <w:widowControl w:val="0"/>
        <w:numPr>
          <w:ilvl w:val="0"/>
          <w:numId w:val="30"/>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 art. 261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r w:rsidR="00BB7A86">
        <w:rPr>
          <w:rFonts w:ascii="Arial" w:hAnsi="Arial" w:cs="Arial"/>
          <w:sz w:val="16"/>
          <w:szCs w:val="16"/>
        </w:rPr>
        <w:t>zamówienia</w:t>
      </w:r>
      <w:r w:rsidRPr="005F55EE">
        <w:rPr>
          <w:rFonts w:ascii="Arial" w:hAnsi="Arial" w:cs="Arial"/>
          <w:sz w:val="16"/>
          <w:szCs w:val="16"/>
        </w:rPr>
        <w:t xml:space="preserve"> podwykonawcy.</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6D27DB" w:rsidRPr="005F55EE"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6D27DB" w:rsidRPr="0010318A" w:rsidRDefault="006D27DB" w:rsidP="00D10320">
      <w:pPr>
        <w:numPr>
          <w:ilvl w:val="0"/>
          <w:numId w:val="30"/>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470F9C">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rsidR="0010318A" w:rsidRPr="0010318A" w:rsidRDefault="0010318A" w:rsidP="00D10320">
      <w:pPr>
        <w:numPr>
          <w:ilvl w:val="0"/>
          <w:numId w:val="30"/>
        </w:numPr>
        <w:spacing w:line="360" w:lineRule="auto"/>
        <w:ind w:left="357" w:hanging="357"/>
        <w:jc w:val="both"/>
        <w:rPr>
          <w:rFonts w:ascii="Arial" w:eastAsia="Arial" w:hAnsi="Arial" w:cs="Arial"/>
          <w:sz w:val="16"/>
          <w:szCs w:val="16"/>
        </w:rPr>
      </w:pPr>
      <w:r>
        <w:rPr>
          <w:rFonts w:ascii="Arial" w:eastAsia="Arial" w:hAnsi="Arial" w:cs="Arial"/>
          <w:sz w:val="16"/>
          <w:szCs w:val="16"/>
        </w:rPr>
        <w:t>Na p</w:t>
      </w:r>
      <w:r w:rsidRPr="0010318A">
        <w:rPr>
          <w:rFonts w:ascii="Arial" w:eastAsia="Arial" w:hAnsi="Arial" w:cs="Arial"/>
          <w:sz w:val="16"/>
          <w:szCs w:val="16"/>
        </w:rPr>
        <w:t>odstaw</w:t>
      </w:r>
      <w:r>
        <w:rPr>
          <w:rFonts w:ascii="Arial" w:eastAsia="Arial" w:hAnsi="Arial" w:cs="Arial"/>
          <w:sz w:val="16"/>
          <w:szCs w:val="16"/>
        </w:rPr>
        <w:t xml:space="preserve">ie </w:t>
      </w:r>
      <w:r w:rsidRPr="0010318A">
        <w:rPr>
          <w:rFonts w:ascii="Arial" w:eastAsia="Arial" w:hAnsi="Arial" w:cs="Arial"/>
          <w:sz w:val="16"/>
          <w:szCs w:val="16"/>
        </w:rPr>
        <w:t>art. 95 ust. 1 ustawy z dnia 11 września 2019 r. Prawo zamówień publicznych (</w:t>
      </w:r>
      <w:proofErr w:type="spellStart"/>
      <w:r>
        <w:rPr>
          <w:rFonts w:ascii="Arial" w:eastAsia="Arial" w:hAnsi="Arial" w:cs="Arial"/>
          <w:sz w:val="16"/>
          <w:szCs w:val="16"/>
        </w:rPr>
        <w:t>t.j</w:t>
      </w:r>
      <w:proofErr w:type="spellEnd"/>
      <w:r>
        <w:rPr>
          <w:rFonts w:ascii="Arial" w:eastAsia="Arial" w:hAnsi="Arial" w:cs="Arial"/>
          <w:sz w:val="16"/>
          <w:szCs w:val="16"/>
        </w:rPr>
        <w:t xml:space="preserve">. </w:t>
      </w:r>
      <w:r w:rsidRPr="0010318A">
        <w:rPr>
          <w:rFonts w:ascii="Arial" w:eastAsia="Arial" w:hAnsi="Arial" w:cs="Arial"/>
          <w:sz w:val="16"/>
          <w:szCs w:val="16"/>
        </w:rPr>
        <w:t xml:space="preserve">Dz. U. z 2024 r. poz. 1320 z </w:t>
      </w:r>
      <w:proofErr w:type="spellStart"/>
      <w:r w:rsidRPr="0010318A">
        <w:rPr>
          <w:rFonts w:ascii="Arial" w:eastAsia="Arial" w:hAnsi="Arial" w:cs="Arial"/>
          <w:sz w:val="16"/>
          <w:szCs w:val="16"/>
        </w:rPr>
        <w:t>późn</w:t>
      </w:r>
      <w:proofErr w:type="spellEnd"/>
      <w:r w:rsidRPr="0010318A">
        <w:rPr>
          <w:rFonts w:ascii="Arial" w:eastAsia="Arial" w:hAnsi="Arial" w:cs="Arial"/>
          <w:sz w:val="16"/>
          <w:szCs w:val="16"/>
        </w:rPr>
        <w:t>. zm.)</w:t>
      </w:r>
      <w:r>
        <w:rPr>
          <w:rFonts w:ascii="Arial" w:eastAsia="Arial" w:hAnsi="Arial" w:cs="Arial"/>
          <w:sz w:val="16"/>
          <w:szCs w:val="16"/>
        </w:rPr>
        <w:t xml:space="preserve"> Zamawiający ocenia, że w</w:t>
      </w:r>
      <w:r w:rsidRPr="0010318A">
        <w:rPr>
          <w:rFonts w:ascii="Arial" w:eastAsia="Arial" w:hAnsi="Arial" w:cs="Arial"/>
          <w:sz w:val="16"/>
          <w:szCs w:val="16"/>
        </w:rPr>
        <w:t xml:space="preserve"> przedmiotowym zamówieniu brak jest czynności, których wykonywanie polega na wykonywaniu pracy w sposób określony w art. 22 § 1 ustawy z dnia 26 czerwca 1974 r. Kodeks pracy (</w:t>
      </w:r>
      <w:proofErr w:type="spellStart"/>
      <w:r>
        <w:rPr>
          <w:rFonts w:ascii="Arial" w:eastAsia="Arial" w:hAnsi="Arial" w:cs="Arial"/>
          <w:sz w:val="16"/>
          <w:szCs w:val="16"/>
        </w:rPr>
        <w:t>t.j</w:t>
      </w:r>
      <w:proofErr w:type="spellEnd"/>
      <w:r>
        <w:rPr>
          <w:rFonts w:ascii="Arial" w:eastAsia="Arial" w:hAnsi="Arial" w:cs="Arial"/>
          <w:sz w:val="16"/>
          <w:szCs w:val="16"/>
        </w:rPr>
        <w:t xml:space="preserve">. </w:t>
      </w:r>
      <w:r w:rsidRPr="0010318A">
        <w:rPr>
          <w:rFonts w:ascii="Arial" w:eastAsia="Arial" w:hAnsi="Arial" w:cs="Arial"/>
          <w:sz w:val="16"/>
          <w:szCs w:val="16"/>
        </w:rPr>
        <w:t>Dz. U. z 20</w:t>
      </w:r>
      <w:r>
        <w:rPr>
          <w:rFonts w:ascii="Arial" w:eastAsia="Arial" w:hAnsi="Arial" w:cs="Arial"/>
          <w:sz w:val="16"/>
          <w:szCs w:val="16"/>
        </w:rPr>
        <w:t>25</w:t>
      </w:r>
      <w:r w:rsidRPr="0010318A">
        <w:rPr>
          <w:rFonts w:ascii="Arial" w:eastAsia="Arial" w:hAnsi="Arial" w:cs="Arial"/>
          <w:sz w:val="16"/>
          <w:szCs w:val="16"/>
        </w:rPr>
        <w:t xml:space="preserve"> r., poz. 1</w:t>
      </w:r>
      <w:r>
        <w:rPr>
          <w:rFonts w:ascii="Arial" w:eastAsia="Arial" w:hAnsi="Arial" w:cs="Arial"/>
          <w:sz w:val="16"/>
          <w:szCs w:val="16"/>
        </w:rPr>
        <w:t>277</w:t>
      </w:r>
      <w:r w:rsidRPr="0010318A">
        <w:rPr>
          <w:rFonts w:ascii="Arial" w:eastAsia="Arial" w:hAnsi="Arial" w:cs="Arial"/>
          <w:sz w:val="16"/>
          <w:szCs w:val="16"/>
        </w:rPr>
        <w:t xml:space="preserve"> z </w:t>
      </w:r>
      <w:proofErr w:type="spellStart"/>
      <w:r w:rsidRPr="0010318A">
        <w:rPr>
          <w:rFonts w:ascii="Arial" w:eastAsia="Arial" w:hAnsi="Arial" w:cs="Arial"/>
          <w:sz w:val="16"/>
          <w:szCs w:val="16"/>
        </w:rPr>
        <w:t>późn</w:t>
      </w:r>
      <w:proofErr w:type="spellEnd"/>
      <w:r w:rsidRPr="0010318A">
        <w:rPr>
          <w:rFonts w:ascii="Arial" w:eastAsia="Arial" w:hAnsi="Arial" w:cs="Arial"/>
          <w:sz w:val="16"/>
          <w:szCs w:val="16"/>
        </w:rPr>
        <w:t xml:space="preserve">. zm.). </w:t>
      </w:r>
    </w:p>
    <w:p w:rsidR="0010318A" w:rsidRDefault="0010318A" w:rsidP="0010318A">
      <w:pPr>
        <w:spacing w:line="360" w:lineRule="auto"/>
        <w:ind w:left="357"/>
        <w:jc w:val="both"/>
        <w:rPr>
          <w:rFonts w:ascii="Arial" w:eastAsia="Arial" w:hAnsi="Arial" w:cs="Arial"/>
          <w:sz w:val="16"/>
          <w:szCs w:val="16"/>
        </w:rPr>
      </w:pPr>
    </w:p>
    <w:p w:rsidR="002E025B" w:rsidRDefault="002E025B" w:rsidP="0010318A">
      <w:pPr>
        <w:spacing w:line="360" w:lineRule="auto"/>
        <w:ind w:left="357"/>
        <w:jc w:val="both"/>
        <w:rPr>
          <w:rFonts w:ascii="Arial" w:eastAsia="Arial" w:hAnsi="Arial" w:cs="Arial"/>
          <w:sz w:val="16"/>
          <w:szCs w:val="16"/>
        </w:rPr>
      </w:pPr>
    </w:p>
    <w:p w:rsidR="002E025B" w:rsidRDefault="002E025B" w:rsidP="0010318A">
      <w:pPr>
        <w:spacing w:line="360" w:lineRule="auto"/>
        <w:ind w:left="357"/>
        <w:jc w:val="both"/>
        <w:rPr>
          <w:rFonts w:ascii="Arial" w:eastAsia="Arial" w:hAnsi="Arial" w:cs="Arial"/>
          <w:sz w:val="16"/>
          <w:szCs w:val="16"/>
        </w:rPr>
      </w:pPr>
    </w:p>
    <w:p w:rsidR="002E025B" w:rsidRDefault="002E025B" w:rsidP="0010318A">
      <w:pPr>
        <w:spacing w:line="360" w:lineRule="auto"/>
        <w:ind w:left="357"/>
        <w:jc w:val="both"/>
        <w:rPr>
          <w:rFonts w:ascii="Arial" w:eastAsia="Arial" w:hAnsi="Arial" w:cs="Arial"/>
          <w:sz w:val="16"/>
          <w:szCs w:val="16"/>
        </w:rPr>
      </w:pPr>
    </w:p>
    <w:p w:rsidR="002E025B" w:rsidRDefault="002E025B" w:rsidP="0010318A">
      <w:pPr>
        <w:spacing w:line="360" w:lineRule="auto"/>
        <w:ind w:left="357"/>
        <w:jc w:val="both"/>
        <w:rPr>
          <w:rFonts w:ascii="Arial" w:eastAsia="Arial" w:hAnsi="Arial" w:cs="Arial"/>
          <w:sz w:val="16"/>
          <w:szCs w:val="16"/>
        </w:rPr>
      </w:pPr>
    </w:p>
    <w:p w:rsidR="002E025B" w:rsidRDefault="002E025B" w:rsidP="0010318A">
      <w:pPr>
        <w:spacing w:line="360" w:lineRule="auto"/>
        <w:ind w:left="357"/>
        <w:jc w:val="both"/>
        <w:rPr>
          <w:rFonts w:ascii="Arial" w:eastAsia="Arial" w:hAnsi="Arial" w:cs="Arial"/>
          <w:sz w:val="16"/>
          <w:szCs w:val="16"/>
        </w:rPr>
      </w:pPr>
    </w:p>
    <w:p w:rsidR="002E025B" w:rsidRDefault="002E025B" w:rsidP="0010318A">
      <w:pPr>
        <w:spacing w:line="360" w:lineRule="auto"/>
        <w:ind w:left="357"/>
        <w:jc w:val="both"/>
        <w:rPr>
          <w:rFonts w:ascii="Arial" w:eastAsia="Arial" w:hAnsi="Arial" w:cs="Arial"/>
          <w:sz w:val="16"/>
          <w:szCs w:val="16"/>
        </w:rPr>
      </w:pPr>
    </w:p>
    <w:p w:rsidR="002E025B" w:rsidRDefault="002E025B" w:rsidP="0010318A">
      <w:pPr>
        <w:spacing w:line="360" w:lineRule="auto"/>
        <w:ind w:left="357"/>
        <w:jc w:val="both"/>
        <w:rPr>
          <w:rFonts w:ascii="Arial" w:eastAsia="Arial" w:hAnsi="Arial" w:cs="Arial"/>
          <w:sz w:val="16"/>
          <w:szCs w:val="16"/>
        </w:rPr>
      </w:pPr>
    </w:p>
    <w:p w:rsidR="002E025B" w:rsidRDefault="002E025B" w:rsidP="0010318A">
      <w:pPr>
        <w:spacing w:line="360" w:lineRule="auto"/>
        <w:ind w:left="357"/>
        <w:jc w:val="both"/>
        <w:rPr>
          <w:rFonts w:ascii="Arial" w:eastAsia="Arial" w:hAnsi="Arial" w:cs="Arial"/>
          <w:sz w:val="16"/>
          <w:szCs w:val="16"/>
        </w:rPr>
      </w:pPr>
    </w:p>
    <w:p w:rsidR="002E025B" w:rsidRDefault="002E025B" w:rsidP="0010318A">
      <w:pPr>
        <w:spacing w:line="360" w:lineRule="auto"/>
        <w:ind w:left="357"/>
        <w:jc w:val="both"/>
        <w:rPr>
          <w:rFonts w:ascii="Arial" w:eastAsia="Arial" w:hAnsi="Arial" w:cs="Arial"/>
          <w:sz w:val="16"/>
          <w:szCs w:val="16"/>
        </w:rPr>
      </w:pPr>
    </w:p>
    <w:p w:rsidR="00D10320" w:rsidRDefault="00D10320" w:rsidP="0010318A">
      <w:pPr>
        <w:spacing w:line="360" w:lineRule="auto"/>
        <w:ind w:left="357"/>
        <w:jc w:val="both"/>
        <w:rPr>
          <w:rFonts w:ascii="Arial" w:eastAsia="Arial" w:hAnsi="Arial" w:cs="Arial"/>
          <w:sz w:val="16"/>
          <w:szCs w:val="16"/>
        </w:rPr>
      </w:pPr>
    </w:p>
    <w:p w:rsidR="00D10320" w:rsidRDefault="00D10320" w:rsidP="0010318A">
      <w:pPr>
        <w:spacing w:line="360" w:lineRule="auto"/>
        <w:ind w:left="357"/>
        <w:jc w:val="both"/>
        <w:rPr>
          <w:rFonts w:ascii="Arial" w:eastAsia="Arial" w:hAnsi="Arial" w:cs="Arial"/>
          <w:sz w:val="16"/>
          <w:szCs w:val="16"/>
        </w:rPr>
      </w:pPr>
    </w:p>
    <w:p w:rsidR="008736D9" w:rsidRDefault="008736D9" w:rsidP="0010318A">
      <w:pPr>
        <w:spacing w:line="360" w:lineRule="auto"/>
        <w:ind w:left="357"/>
        <w:jc w:val="both"/>
        <w:rPr>
          <w:rFonts w:ascii="Arial" w:eastAsia="Arial" w:hAnsi="Arial" w:cs="Arial"/>
          <w:sz w:val="16"/>
          <w:szCs w:val="16"/>
        </w:rPr>
      </w:pPr>
    </w:p>
    <w:p w:rsidR="00D10320" w:rsidRDefault="00D10320" w:rsidP="00C332EB">
      <w:pPr>
        <w:spacing w:line="360" w:lineRule="auto"/>
        <w:jc w:val="both"/>
        <w:rPr>
          <w:rFonts w:ascii="Arial" w:eastAsia="Arial" w:hAnsi="Arial" w:cs="Arial"/>
          <w:sz w:val="16"/>
          <w:szCs w:val="16"/>
        </w:rPr>
      </w:pPr>
    </w:p>
    <w:p w:rsidR="006D27DB" w:rsidRPr="005F55EE" w:rsidDel="009260E6" w:rsidRDefault="006D27DB" w:rsidP="00864394">
      <w:pPr>
        <w:spacing w:line="360" w:lineRule="auto"/>
        <w:jc w:val="both"/>
        <w:rPr>
          <w:del w:id="5" w:author="Marcin Krzysztofowicz" w:date="2025-12-04T13:03:00Z"/>
          <w:rFonts w:ascii="Arial" w:hAnsi="Arial" w:cs="Arial"/>
          <w:sz w:val="16"/>
          <w:szCs w:val="16"/>
        </w:rPr>
      </w:pPr>
    </w:p>
    <w:p w:rsidR="004E120E" w:rsidRPr="00470F9C" w:rsidRDefault="004E120E" w:rsidP="00470F9C">
      <w:pPr>
        <w:spacing w:line="360" w:lineRule="auto"/>
        <w:jc w:val="right"/>
        <w:rPr>
          <w:rFonts w:ascii="Arial" w:eastAsia="Arial" w:hAnsi="Arial" w:cs="Arial"/>
          <w:b/>
          <w:color w:val="000000"/>
          <w:sz w:val="16"/>
          <w:szCs w:val="16"/>
        </w:rPr>
      </w:pPr>
      <w:r>
        <w:rPr>
          <w:rFonts w:ascii="Arial" w:eastAsia="Arial" w:hAnsi="Arial" w:cs="Arial"/>
          <w:b/>
          <w:color w:val="000000"/>
          <w:sz w:val="16"/>
          <w:szCs w:val="16"/>
        </w:rPr>
        <w:t>ZAŁĄCZNIK NR 1 DO SWZ</w:t>
      </w:r>
    </w:p>
    <w:p w:rsidR="002D0EF4" w:rsidRPr="002D0EF4" w:rsidRDefault="00D10320" w:rsidP="002D0EF4">
      <w:pPr>
        <w:spacing w:line="360" w:lineRule="auto"/>
        <w:jc w:val="center"/>
        <w:rPr>
          <w:rFonts w:ascii="Arial" w:hAnsi="Arial" w:cs="Arial"/>
          <w:sz w:val="36"/>
          <w:szCs w:val="36"/>
        </w:rPr>
      </w:pPr>
      <w:r w:rsidRPr="007945B8">
        <w:rPr>
          <w:rFonts w:ascii="Arial" w:hAnsi="Arial" w:cs="Arial"/>
          <w:sz w:val="36"/>
          <w:szCs w:val="36"/>
        </w:rPr>
        <w:t>Opis Przedmiotu Zamówienia</w:t>
      </w:r>
    </w:p>
    <w:p w:rsidR="002D0EF4" w:rsidRPr="002D0EF4" w:rsidRDefault="002D0EF4" w:rsidP="0027245B">
      <w:pPr>
        <w:spacing w:line="360" w:lineRule="auto"/>
        <w:jc w:val="both"/>
        <w:rPr>
          <w:rFonts w:ascii="Arial" w:hAnsi="Arial" w:cs="Arial"/>
          <w:color w:val="000000"/>
          <w:sz w:val="16"/>
          <w:szCs w:val="16"/>
          <w:lang w:eastAsia="ar-SA"/>
        </w:rPr>
      </w:pPr>
      <w:r w:rsidRPr="002D0EF4">
        <w:rPr>
          <w:rFonts w:ascii="Arial" w:hAnsi="Arial" w:cs="Arial"/>
          <w:color w:val="000000"/>
          <w:sz w:val="16"/>
          <w:szCs w:val="16"/>
          <w:lang w:eastAsia="ar-SA"/>
        </w:rPr>
        <w:t xml:space="preserve">Świadczenie kompleksowej usługi wsparcia Systemu Zarządzania Bezpieczeństwem Informacji (SZBI), </w:t>
      </w:r>
    </w:p>
    <w:p w:rsidR="002D0EF4" w:rsidRPr="002D0EF4" w:rsidRDefault="002D0EF4" w:rsidP="0027245B">
      <w:pPr>
        <w:spacing w:line="360" w:lineRule="auto"/>
        <w:jc w:val="both"/>
        <w:rPr>
          <w:rFonts w:ascii="Arial" w:hAnsi="Arial" w:cs="Arial"/>
          <w:color w:val="000000"/>
          <w:sz w:val="16"/>
          <w:szCs w:val="16"/>
          <w:lang w:eastAsia="ar-SA"/>
        </w:rPr>
      </w:pPr>
      <w:r w:rsidRPr="002D0EF4">
        <w:rPr>
          <w:rFonts w:ascii="Arial" w:hAnsi="Arial" w:cs="Arial"/>
          <w:color w:val="000000"/>
          <w:sz w:val="16"/>
          <w:szCs w:val="16"/>
          <w:lang w:eastAsia="ar-SA"/>
        </w:rPr>
        <w:t xml:space="preserve">w tym zapewnienie Pełnomocnika ds. </w:t>
      </w:r>
      <w:proofErr w:type="spellStart"/>
      <w:r w:rsidRPr="002D0EF4">
        <w:rPr>
          <w:rFonts w:ascii="Arial" w:hAnsi="Arial" w:cs="Arial"/>
          <w:color w:val="000000"/>
          <w:sz w:val="16"/>
          <w:szCs w:val="16"/>
          <w:lang w:eastAsia="ar-SA"/>
        </w:rPr>
        <w:t>Cyberbezpieczeństwa</w:t>
      </w:r>
      <w:proofErr w:type="spellEnd"/>
      <w:r w:rsidRPr="002D0EF4">
        <w:rPr>
          <w:rFonts w:ascii="Arial" w:hAnsi="Arial" w:cs="Arial"/>
          <w:color w:val="000000"/>
          <w:sz w:val="16"/>
          <w:szCs w:val="16"/>
          <w:lang w:eastAsia="ar-SA"/>
        </w:rPr>
        <w:t>, w ramach projektu Krajowy Plan Odbudowy</w:t>
      </w:r>
    </w:p>
    <w:p w:rsidR="002D0EF4" w:rsidRPr="002D0EF4" w:rsidRDefault="002D0EF4" w:rsidP="002D0EF4">
      <w:pPr>
        <w:spacing w:line="360" w:lineRule="auto"/>
        <w:rPr>
          <w:rFonts w:ascii="Arial" w:hAnsi="Arial" w:cs="Arial"/>
          <w:b/>
          <w:bCs/>
          <w:sz w:val="16"/>
          <w:szCs w:val="16"/>
        </w:rPr>
      </w:pPr>
    </w:p>
    <w:p w:rsidR="002D0EF4" w:rsidRPr="002D0EF4" w:rsidRDefault="002D0EF4" w:rsidP="002D0EF4">
      <w:pPr>
        <w:spacing w:line="360" w:lineRule="auto"/>
        <w:jc w:val="both"/>
        <w:rPr>
          <w:rFonts w:ascii="Arial" w:hAnsi="Arial" w:cs="Arial"/>
          <w:b/>
          <w:bCs/>
          <w:sz w:val="16"/>
          <w:szCs w:val="16"/>
        </w:rPr>
      </w:pPr>
      <w:r w:rsidRPr="002D0EF4">
        <w:rPr>
          <w:rFonts w:ascii="Arial" w:hAnsi="Arial" w:cs="Arial"/>
          <w:b/>
          <w:bCs/>
          <w:sz w:val="16"/>
          <w:szCs w:val="16"/>
        </w:rPr>
        <w:t>Przedmiot zamówienia:</w:t>
      </w:r>
    </w:p>
    <w:p w:rsidR="002D0EF4" w:rsidRPr="002D0EF4" w:rsidRDefault="002D0EF4" w:rsidP="002D0EF4">
      <w:pPr>
        <w:spacing w:line="360" w:lineRule="auto"/>
        <w:jc w:val="both"/>
        <w:rPr>
          <w:rFonts w:ascii="Arial" w:hAnsi="Arial" w:cs="Arial"/>
          <w:bCs/>
          <w:sz w:val="16"/>
          <w:szCs w:val="16"/>
        </w:rPr>
      </w:pPr>
      <w:r w:rsidRPr="002D0EF4">
        <w:rPr>
          <w:rFonts w:ascii="Arial" w:hAnsi="Arial" w:cs="Arial"/>
          <w:bCs/>
          <w:sz w:val="16"/>
          <w:szCs w:val="16"/>
        </w:rPr>
        <w:t xml:space="preserve">Przedmiotem zamówienia jest świadczenie przez Usługodawcę kompleksowej usługi wsparcia w zakresie Systemu Zarządzania Bezpieczeństwem Informacji (SZBI) w ramach projektu Krajowy Plan Odbudowy, obejmującej również zapewnienie Pełnomocnika ds. </w:t>
      </w:r>
      <w:proofErr w:type="spellStart"/>
      <w:r w:rsidRPr="002D0EF4">
        <w:rPr>
          <w:rFonts w:ascii="Arial" w:hAnsi="Arial" w:cs="Arial"/>
          <w:bCs/>
          <w:sz w:val="16"/>
          <w:szCs w:val="16"/>
        </w:rPr>
        <w:t>Cyberbezpieczeństwa</w:t>
      </w:r>
      <w:proofErr w:type="spellEnd"/>
      <w:r w:rsidRPr="002D0EF4">
        <w:rPr>
          <w:rFonts w:ascii="Arial" w:hAnsi="Arial" w:cs="Arial"/>
          <w:bCs/>
          <w:sz w:val="16"/>
          <w:szCs w:val="16"/>
        </w:rPr>
        <w:t xml:space="preserve"> oraz Zespołu ds. Bezpieczeństwa Informacji (ZBI).</w:t>
      </w:r>
    </w:p>
    <w:p w:rsidR="002D0EF4" w:rsidRPr="002D0EF4" w:rsidRDefault="002D0EF4" w:rsidP="002D0EF4">
      <w:pPr>
        <w:spacing w:line="360" w:lineRule="auto"/>
        <w:jc w:val="both"/>
        <w:rPr>
          <w:rFonts w:ascii="Arial" w:hAnsi="Arial" w:cs="Arial"/>
          <w:bCs/>
          <w:sz w:val="16"/>
          <w:szCs w:val="16"/>
        </w:rPr>
      </w:pPr>
    </w:p>
    <w:p w:rsidR="002D0EF4" w:rsidRPr="002D0EF4" w:rsidRDefault="002D0EF4" w:rsidP="002D0EF4">
      <w:pPr>
        <w:spacing w:line="360" w:lineRule="auto"/>
        <w:jc w:val="both"/>
        <w:rPr>
          <w:rFonts w:ascii="Arial" w:hAnsi="Arial" w:cs="Arial"/>
          <w:bCs/>
          <w:sz w:val="16"/>
          <w:szCs w:val="16"/>
        </w:rPr>
      </w:pPr>
      <w:r w:rsidRPr="002D0EF4">
        <w:rPr>
          <w:rFonts w:ascii="Arial" w:hAnsi="Arial" w:cs="Arial"/>
          <w:bCs/>
          <w:sz w:val="16"/>
          <w:szCs w:val="16"/>
        </w:rPr>
        <w:t xml:space="preserve">Usługa obejmuje wykonywanie zadań wskazanych w niniejszym OPZ, przy czym Usługodawca odpowiada za wyznaczenie i zapewnienie </w:t>
      </w:r>
      <w:r w:rsidR="00DB08F1">
        <w:rPr>
          <w:rFonts w:ascii="Arial" w:hAnsi="Arial" w:cs="Arial"/>
          <w:bCs/>
          <w:sz w:val="16"/>
          <w:szCs w:val="16"/>
        </w:rPr>
        <w:t xml:space="preserve">zespołu </w:t>
      </w:r>
      <w:r w:rsidRPr="002D0EF4">
        <w:rPr>
          <w:rFonts w:ascii="Arial" w:hAnsi="Arial" w:cs="Arial"/>
          <w:bCs/>
          <w:sz w:val="16"/>
          <w:szCs w:val="16"/>
        </w:rPr>
        <w:t>spełniającego określone wymagania, w tym</w:t>
      </w:r>
      <w:r w:rsidR="003D34CA">
        <w:rPr>
          <w:rFonts w:ascii="Arial" w:hAnsi="Arial" w:cs="Arial"/>
          <w:bCs/>
          <w:sz w:val="16"/>
          <w:szCs w:val="16"/>
        </w:rPr>
        <w:t xml:space="preserve"> Pełnomocnika. </w:t>
      </w:r>
      <w:r w:rsidRPr="002D0EF4">
        <w:rPr>
          <w:rFonts w:ascii="Arial" w:hAnsi="Arial" w:cs="Arial"/>
          <w:bCs/>
          <w:sz w:val="16"/>
          <w:szCs w:val="16"/>
        </w:rPr>
        <w:t xml:space="preserve">Pełnomocnik oraz </w:t>
      </w:r>
      <w:r w:rsidR="003D34CA">
        <w:rPr>
          <w:rFonts w:ascii="Arial" w:hAnsi="Arial" w:cs="Arial"/>
          <w:bCs/>
          <w:sz w:val="16"/>
          <w:szCs w:val="16"/>
        </w:rPr>
        <w:t>pozostały personel</w:t>
      </w:r>
      <w:r w:rsidRPr="002D0EF4">
        <w:rPr>
          <w:rFonts w:ascii="Arial" w:hAnsi="Arial" w:cs="Arial"/>
          <w:bCs/>
          <w:sz w:val="16"/>
          <w:szCs w:val="16"/>
        </w:rPr>
        <w:t xml:space="preserve"> działają w imieniu Usługodawcy na rzecz Zamawiającego.</w:t>
      </w:r>
    </w:p>
    <w:p w:rsidR="002D0EF4" w:rsidRPr="002D0EF4" w:rsidRDefault="002D0EF4" w:rsidP="002D0EF4">
      <w:pPr>
        <w:spacing w:line="360" w:lineRule="auto"/>
        <w:jc w:val="both"/>
        <w:rPr>
          <w:rFonts w:ascii="Arial" w:hAnsi="Arial" w:cs="Arial"/>
          <w:bCs/>
          <w:sz w:val="16"/>
          <w:szCs w:val="16"/>
        </w:rPr>
      </w:pPr>
    </w:p>
    <w:p w:rsidR="002D0EF4" w:rsidRPr="002D0EF4" w:rsidRDefault="002D0EF4" w:rsidP="002D0EF4">
      <w:pPr>
        <w:spacing w:line="360" w:lineRule="auto"/>
        <w:jc w:val="both"/>
        <w:rPr>
          <w:rFonts w:ascii="Arial" w:hAnsi="Arial" w:cs="Arial"/>
          <w:b/>
          <w:bCs/>
          <w:sz w:val="16"/>
          <w:szCs w:val="16"/>
        </w:rPr>
      </w:pPr>
      <w:r w:rsidRPr="002D0EF4">
        <w:rPr>
          <w:rFonts w:ascii="Arial" w:hAnsi="Arial" w:cs="Arial"/>
          <w:b/>
          <w:bCs/>
          <w:sz w:val="16"/>
          <w:szCs w:val="16"/>
        </w:rPr>
        <w:t>Obowiązki Usługodawcy w ramach świadczonej usługi</w:t>
      </w:r>
    </w:p>
    <w:p w:rsidR="002D0EF4" w:rsidRPr="002D0EF4" w:rsidRDefault="002D0EF4" w:rsidP="002D0EF4">
      <w:pPr>
        <w:spacing w:line="360" w:lineRule="auto"/>
        <w:jc w:val="both"/>
        <w:rPr>
          <w:rFonts w:ascii="Arial" w:hAnsi="Arial" w:cs="Arial"/>
          <w:bCs/>
          <w:sz w:val="16"/>
          <w:szCs w:val="16"/>
        </w:rPr>
      </w:pPr>
      <w:r w:rsidRPr="002D0EF4">
        <w:rPr>
          <w:rFonts w:ascii="Arial" w:hAnsi="Arial" w:cs="Arial"/>
          <w:bCs/>
          <w:sz w:val="16"/>
          <w:szCs w:val="16"/>
        </w:rPr>
        <w:t>Usługodawca jest odpowiedzialny za kompleksowe świadczenie usługi w zakresie bezpieczeństwa informacji, w tym za działania wykonywane przez Pełnomocnika i ZBI. Do obowiązków Usługodawcy należy w szczególności:</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przeprowadzenie testów penetracyjnych nie rzadziej niż raz w roku.</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przygotowanie, wdrożenie oraz aktualizację dokumentacji Systemu Zarządzania Bezpieczeństwem Informacji oraz Systemu Zarządzania Ciągłością Działania</w:t>
      </w:r>
    </w:p>
    <w:p w:rsidR="003D34CA" w:rsidRPr="003D34CA" w:rsidRDefault="002D0EF4" w:rsidP="003D34CA">
      <w:pPr>
        <w:numPr>
          <w:ilvl w:val="0"/>
          <w:numId w:val="57"/>
        </w:numPr>
        <w:spacing w:line="360" w:lineRule="auto"/>
        <w:jc w:val="both"/>
        <w:rPr>
          <w:rFonts w:ascii="Arial" w:hAnsi="Arial" w:cs="Arial"/>
          <w:bCs/>
          <w:sz w:val="16"/>
          <w:szCs w:val="16"/>
        </w:rPr>
      </w:pPr>
      <w:r w:rsidRPr="002D0EF4">
        <w:rPr>
          <w:rFonts w:ascii="Arial" w:hAnsi="Arial" w:cs="Arial"/>
          <w:bCs/>
          <w:sz w:val="16"/>
          <w:szCs w:val="16"/>
        </w:rPr>
        <w:t xml:space="preserve">zapewnienie, w ramach świadczonej usługi, </w:t>
      </w:r>
      <w:r w:rsidR="003D34CA">
        <w:rPr>
          <w:rFonts w:ascii="Arial" w:hAnsi="Arial" w:cs="Arial"/>
          <w:bCs/>
          <w:sz w:val="16"/>
          <w:szCs w:val="16"/>
        </w:rPr>
        <w:t xml:space="preserve">(Zespołu) w tym </w:t>
      </w:r>
      <w:r w:rsidR="008736D9">
        <w:rPr>
          <w:rFonts w:ascii="Arial" w:hAnsi="Arial" w:cs="Arial"/>
          <w:bCs/>
          <w:sz w:val="16"/>
          <w:szCs w:val="16"/>
        </w:rPr>
        <w:t xml:space="preserve">osoby w roli </w:t>
      </w:r>
      <w:r w:rsidRPr="002D0EF4">
        <w:rPr>
          <w:rFonts w:ascii="Arial" w:hAnsi="Arial" w:cs="Arial"/>
          <w:bCs/>
          <w:sz w:val="16"/>
          <w:szCs w:val="16"/>
        </w:rPr>
        <w:t>Pełnomocni</w:t>
      </w:r>
      <w:r w:rsidR="008736D9">
        <w:rPr>
          <w:rFonts w:ascii="Arial" w:hAnsi="Arial" w:cs="Arial"/>
          <w:bCs/>
          <w:sz w:val="16"/>
          <w:szCs w:val="16"/>
        </w:rPr>
        <w:t xml:space="preserve">ka ds. </w:t>
      </w:r>
      <w:proofErr w:type="spellStart"/>
      <w:r w:rsidR="008736D9">
        <w:rPr>
          <w:rFonts w:ascii="Arial" w:hAnsi="Arial" w:cs="Arial"/>
          <w:bCs/>
          <w:sz w:val="16"/>
          <w:szCs w:val="16"/>
        </w:rPr>
        <w:t>Cyberbezpieczeństwa</w:t>
      </w:r>
      <w:proofErr w:type="spellEnd"/>
      <w:r w:rsidR="008736D9">
        <w:rPr>
          <w:rFonts w:ascii="Arial" w:hAnsi="Arial" w:cs="Arial"/>
          <w:bCs/>
          <w:sz w:val="16"/>
          <w:szCs w:val="16"/>
        </w:rPr>
        <w:t xml:space="preserve"> </w:t>
      </w:r>
      <w:r w:rsidRPr="002D0EF4">
        <w:rPr>
          <w:rFonts w:ascii="Arial" w:hAnsi="Arial" w:cs="Arial"/>
          <w:bCs/>
          <w:sz w:val="16"/>
          <w:szCs w:val="16"/>
        </w:rPr>
        <w:t>na cały okres obowiązywania umowy, tj. co najmniej 36 miesięcy. Pełnomocnik nie stanowi odrębnego przedmiotu zamówienia, lecz jest personelem wyznaczonym przez U</w:t>
      </w:r>
      <w:r w:rsidR="008736D9">
        <w:rPr>
          <w:rFonts w:ascii="Arial" w:hAnsi="Arial" w:cs="Arial"/>
          <w:bCs/>
          <w:sz w:val="16"/>
          <w:szCs w:val="16"/>
        </w:rPr>
        <w:t xml:space="preserve">sługodawcę do realizacji usługi. </w:t>
      </w:r>
      <w:r w:rsidRPr="008736D9">
        <w:rPr>
          <w:rFonts w:ascii="Arial" w:hAnsi="Arial" w:cs="Arial"/>
          <w:bCs/>
          <w:sz w:val="16"/>
          <w:szCs w:val="16"/>
        </w:rPr>
        <w:t xml:space="preserve">Usługodawca gwarantuje, że </w:t>
      </w:r>
      <w:r w:rsidR="003D34CA">
        <w:rPr>
          <w:rFonts w:ascii="Arial" w:hAnsi="Arial" w:cs="Arial"/>
          <w:bCs/>
          <w:sz w:val="16"/>
          <w:szCs w:val="16"/>
        </w:rPr>
        <w:t xml:space="preserve">personel oddelegowany do realizacji usługi </w:t>
      </w:r>
      <w:r w:rsidR="003D34CA" w:rsidRPr="003D34CA">
        <w:rPr>
          <w:rFonts w:ascii="Arial" w:hAnsi="Arial" w:cs="Arial"/>
          <w:bCs/>
          <w:sz w:val="16"/>
          <w:szCs w:val="16"/>
        </w:rPr>
        <w:t>będzie posiadał co najmniej:</w:t>
      </w:r>
    </w:p>
    <w:p w:rsidR="003D34CA" w:rsidRPr="007E3C15" w:rsidRDefault="003D34CA" w:rsidP="003D34CA">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wykształcenie wyższe;</w:t>
      </w:r>
    </w:p>
    <w:p w:rsidR="003D34CA" w:rsidRPr="007E3C15" w:rsidRDefault="003D34CA" w:rsidP="003D34CA">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minimum 8-letnie doświadczenie w obszarze bezpieczeństwa informacji;</w:t>
      </w:r>
    </w:p>
    <w:p w:rsidR="003D34CA" w:rsidRPr="007E3C15" w:rsidRDefault="003D34CA" w:rsidP="003D34CA">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certyfikat audytora wiodącego akredytowany PCA dla norm:</w:t>
      </w:r>
    </w:p>
    <w:p w:rsidR="003D34CA" w:rsidRPr="007E3C15" w:rsidRDefault="003D34CA" w:rsidP="003D34CA">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PN-ISO/IEC 27001,</w:t>
      </w:r>
    </w:p>
    <w:p w:rsidR="003D34CA" w:rsidRPr="007E3C15" w:rsidRDefault="003D34CA" w:rsidP="003D34CA">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PN-EN ISO 22301,</w:t>
      </w:r>
    </w:p>
    <w:p w:rsidR="003D34CA" w:rsidRDefault="003D34CA" w:rsidP="003D34CA">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ISO/IEC 42001.</w:t>
      </w:r>
    </w:p>
    <w:p w:rsidR="003D34CA" w:rsidRDefault="003D34CA" w:rsidP="003D34CA">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PN-ISO/IEC 20000-1</w:t>
      </w:r>
    </w:p>
    <w:p w:rsidR="003D34CA" w:rsidRPr="007E3C15" w:rsidRDefault="003D34CA" w:rsidP="003D34CA">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ISO/IEC 27701:2019</w:t>
      </w:r>
    </w:p>
    <w:p w:rsidR="003D34CA" w:rsidRPr="004D4CC3" w:rsidRDefault="003D34CA" w:rsidP="003D34CA">
      <w:pPr>
        <w:spacing w:line="360" w:lineRule="auto"/>
        <w:ind w:left="426"/>
        <w:jc w:val="both"/>
        <w:rPr>
          <w:rFonts w:ascii="Arial" w:hAnsi="Arial" w:cs="Arial"/>
          <w:bCs/>
          <w:sz w:val="16"/>
          <w:szCs w:val="16"/>
        </w:rPr>
      </w:pPr>
      <w:r w:rsidRPr="004D4CC3">
        <w:rPr>
          <w:rFonts w:ascii="Arial" w:hAnsi="Arial" w:cs="Arial"/>
          <w:bCs/>
          <w:sz w:val="16"/>
          <w:szCs w:val="16"/>
        </w:rPr>
        <w:t xml:space="preserve"> z zastrzeżeniem, i</w:t>
      </w:r>
      <w:r w:rsidR="009B603E">
        <w:rPr>
          <w:rFonts w:ascii="Arial" w:hAnsi="Arial" w:cs="Arial"/>
          <w:bCs/>
          <w:sz w:val="16"/>
          <w:szCs w:val="16"/>
        </w:rPr>
        <w:t>ż osoba wskazana przez Usługodawcę</w:t>
      </w:r>
      <w:r w:rsidRPr="004D4CC3">
        <w:rPr>
          <w:rFonts w:ascii="Arial" w:hAnsi="Arial" w:cs="Arial"/>
          <w:bCs/>
          <w:sz w:val="16"/>
          <w:szCs w:val="16"/>
        </w:rPr>
        <w:t xml:space="preserve"> do pełnienia roli Pełnomocnika w zakresie świadczenie usługi musi posiadać co najmniej:</w:t>
      </w:r>
    </w:p>
    <w:p w:rsidR="003D34CA" w:rsidRPr="007E3C15" w:rsidRDefault="003D34CA" w:rsidP="003D34CA">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wykształcenie wyższe;</w:t>
      </w:r>
    </w:p>
    <w:p w:rsidR="003D34CA" w:rsidRPr="007E3C15" w:rsidRDefault="003D34CA" w:rsidP="003D34CA">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minimum 8-letnie doświadczenie w obszarze bezpieczeństwa informacji;</w:t>
      </w:r>
    </w:p>
    <w:p w:rsidR="003D34CA" w:rsidRPr="007E3C15" w:rsidRDefault="003D34CA" w:rsidP="003D34CA">
      <w:pPr>
        <w:numPr>
          <w:ilvl w:val="0"/>
          <w:numId w:val="54"/>
        </w:numPr>
        <w:tabs>
          <w:tab w:val="num" w:pos="720"/>
        </w:tabs>
        <w:spacing w:line="360" w:lineRule="auto"/>
        <w:jc w:val="both"/>
        <w:rPr>
          <w:rFonts w:ascii="Arial" w:hAnsi="Arial" w:cs="Arial"/>
          <w:bCs/>
          <w:sz w:val="16"/>
          <w:szCs w:val="16"/>
        </w:rPr>
      </w:pPr>
      <w:r w:rsidRPr="007E3C15">
        <w:rPr>
          <w:rFonts w:ascii="Arial" w:hAnsi="Arial" w:cs="Arial"/>
          <w:bCs/>
          <w:sz w:val="16"/>
          <w:szCs w:val="16"/>
        </w:rPr>
        <w:t>certyfikat audytora wiodącego akredytowany PCA dla norm:</w:t>
      </w:r>
    </w:p>
    <w:p w:rsidR="003D34CA" w:rsidRPr="007E3C15" w:rsidRDefault="003D34CA" w:rsidP="003D34CA">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PN-ISO/IEC 27001,</w:t>
      </w:r>
    </w:p>
    <w:p w:rsidR="003D34CA" w:rsidRPr="007E3C15" w:rsidRDefault="003D34CA" w:rsidP="003D34CA">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PN-EN ISO 22301,</w:t>
      </w:r>
    </w:p>
    <w:p w:rsidR="003D34CA" w:rsidRPr="00E62DE3" w:rsidRDefault="003D34CA" w:rsidP="003D34CA">
      <w:pPr>
        <w:numPr>
          <w:ilvl w:val="1"/>
          <w:numId w:val="54"/>
        </w:numPr>
        <w:tabs>
          <w:tab w:val="num" w:pos="1440"/>
        </w:tabs>
        <w:spacing w:line="360" w:lineRule="auto"/>
        <w:jc w:val="both"/>
        <w:rPr>
          <w:rFonts w:ascii="Arial" w:hAnsi="Arial" w:cs="Arial"/>
          <w:bCs/>
          <w:sz w:val="16"/>
          <w:szCs w:val="16"/>
        </w:rPr>
      </w:pPr>
      <w:r w:rsidRPr="007E3C15">
        <w:rPr>
          <w:rFonts w:ascii="Arial" w:hAnsi="Arial" w:cs="Arial"/>
          <w:bCs/>
          <w:sz w:val="16"/>
          <w:szCs w:val="16"/>
        </w:rPr>
        <w:t>ISO/IEC 42001.</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stały nadzór oraz doskonalenie Systemu Zarządzania Bezpieczeństwem Informacji i Systemu Zarządzania Ciągłością Działania, wykonywane przez Zespół do spraw Bezpieczeństwa Informacji;</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zapewnienie zgodności systemów zarządzania z wymaganiami prawa oraz norm PN-ISO/IEC 27001:2023 i ISO 22301:2020;</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lastRenderedPageBreak/>
        <w:t>planowanie prac związanych z utrzymaniem i doskonaleniem systemów zarządzania, realizowanych przez Zespół do spraw Bezpieczeństwa Informacji;</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koordynowanie wszystkich działań składających się na funkcjonowanie systemów zarządzania bezpieczeństwem informacji oraz ciągłością działania;</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nadzór nad komunikowaniem wymagań systemów zarządzania w strukturach organizacyjnych Zamawiającego;</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planowanie, nadzorowanie i koordynowanie audytów wewnętrznych oraz przeglądów zarządzania;</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udział i reprezentowanie Zamawiającego w audytach drugiej strony związanych z bezpieczeństwem informacji;</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 xml:space="preserve">uczestnictwo w kontrolach z zakresu bezpieczeństwa informacji oraz </w:t>
      </w:r>
      <w:proofErr w:type="spellStart"/>
      <w:r w:rsidRPr="002D0EF4">
        <w:rPr>
          <w:rFonts w:ascii="Arial" w:hAnsi="Arial" w:cs="Arial"/>
          <w:bCs/>
          <w:sz w:val="16"/>
          <w:szCs w:val="16"/>
        </w:rPr>
        <w:t>cyberbezpieczeństwa</w:t>
      </w:r>
      <w:proofErr w:type="spellEnd"/>
      <w:r w:rsidRPr="002D0EF4">
        <w:rPr>
          <w:rFonts w:ascii="Arial" w:hAnsi="Arial" w:cs="Arial"/>
          <w:bCs/>
          <w:sz w:val="16"/>
          <w:szCs w:val="16"/>
        </w:rPr>
        <w:t>;</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nadzór nad realizacją działań korygujących i zapobiegawczych wynikających z audytów i analiz;</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organizację oraz nadzorowanie szkoleń dotyczących systemów zarządzania bezpieczeństwem informacji i ciągłością działania, w tym zapewnienie cyklicznych szkoleń w formie e-learningu dla pracowników Zamawiającego;</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 xml:space="preserve">realizowanie cyklicznych testów odporności organizacji, w szczególności kampanii </w:t>
      </w:r>
      <w:proofErr w:type="spellStart"/>
      <w:r w:rsidRPr="002D0EF4">
        <w:rPr>
          <w:rFonts w:ascii="Arial" w:hAnsi="Arial" w:cs="Arial"/>
          <w:bCs/>
          <w:sz w:val="16"/>
          <w:szCs w:val="16"/>
        </w:rPr>
        <w:t>phishingowych</w:t>
      </w:r>
      <w:proofErr w:type="spellEnd"/>
      <w:r w:rsidRPr="002D0EF4">
        <w:rPr>
          <w:rFonts w:ascii="Arial" w:hAnsi="Arial" w:cs="Arial"/>
          <w:bCs/>
          <w:sz w:val="16"/>
          <w:szCs w:val="16"/>
        </w:rPr>
        <w:t>;</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nadzorowanie i koordynację procesu zarządzania incydentami związanymi z bezpieczeństwem informacji;</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współpracę z pracownikami Zamawiającego na wszystkich poziomach w celu promowania zasad bezpieczeństwa informacji;</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współpracę ekspercką i wsparcie Inspektora Ochrony Danych;</w:t>
      </w:r>
    </w:p>
    <w:p w:rsidR="002D0EF4" w:rsidRPr="002D0EF4" w:rsidRDefault="002D0EF4" w:rsidP="002D0EF4">
      <w:pPr>
        <w:numPr>
          <w:ilvl w:val="0"/>
          <w:numId w:val="57"/>
        </w:numPr>
        <w:spacing w:line="360" w:lineRule="auto"/>
        <w:jc w:val="both"/>
        <w:rPr>
          <w:rFonts w:ascii="Arial" w:hAnsi="Arial" w:cs="Arial"/>
          <w:bCs/>
          <w:sz w:val="16"/>
          <w:szCs w:val="16"/>
        </w:rPr>
      </w:pPr>
      <w:r w:rsidRPr="002D0EF4">
        <w:rPr>
          <w:rFonts w:ascii="Arial" w:hAnsi="Arial" w:cs="Arial"/>
          <w:bCs/>
          <w:sz w:val="16"/>
          <w:szCs w:val="16"/>
        </w:rPr>
        <w:t>współpracę ekspercką i wsparcie Administratora Systemów Informatycznych;</w:t>
      </w:r>
    </w:p>
    <w:p w:rsidR="002D0EF4" w:rsidRPr="002D0EF4" w:rsidRDefault="002D0EF4" w:rsidP="002D0EF4">
      <w:pPr>
        <w:spacing w:line="360" w:lineRule="auto"/>
        <w:jc w:val="both"/>
        <w:rPr>
          <w:rFonts w:ascii="Arial" w:hAnsi="Arial" w:cs="Arial"/>
          <w:sz w:val="16"/>
          <w:szCs w:val="16"/>
        </w:rPr>
      </w:pPr>
    </w:p>
    <w:p w:rsidR="00481224" w:rsidRPr="002D0EF4" w:rsidRDefault="00481224" w:rsidP="002D0EF4">
      <w:pPr>
        <w:spacing w:line="360" w:lineRule="auto"/>
        <w:jc w:val="both"/>
        <w:rPr>
          <w:rFonts w:ascii="Arial" w:hAnsi="Arial" w:cs="Arial"/>
          <w:sz w:val="16"/>
          <w:szCs w:val="16"/>
        </w:rPr>
      </w:pPr>
      <w:bookmarkStart w:id="6" w:name="_Hlk162269040"/>
    </w:p>
    <w:p w:rsidR="00481224" w:rsidRPr="00481224" w:rsidRDefault="00481224" w:rsidP="00481224">
      <w:pPr>
        <w:spacing w:line="360" w:lineRule="auto"/>
        <w:jc w:val="both"/>
        <w:rPr>
          <w:rFonts w:ascii="Arial" w:hAnsi="Arial" w:cs="Arial"/>
          <w:szCs w:val="24"/>
        </w:rPr>
      </w:pPr>
    </w:p>
    <w:p w:rsidR="00481224" w:rsidRDefault="00481224" w:rsidP="00470F9C">
      <w:pPr>
        <w:rPr>
          <w:rFonts w:ascii="Arial" w:hAnsi="Arial" w:cs="Arial"/>
          <w:b/>
          <w:sz w:val="16"/>
          <w:szCs w:val="16"/>
        </w:rPr>
      </w:pPr>
    </w:p>
    <w:p w:rsidR="00481224" w:rsidRDefault="00481224" w:rsidP="00470F9C">
      <w:pPr>
        <w:rPr>
          <w:rFonts w:ascii="Arial" w:hAnsi="Arial" w:cs="Arial"/>
          <w:b/>
          <w:sz w:val="16"/>
          <w:szCs w:val="16"/>
        </w:rPr>
      </w:pPr>
    </w:p>
    <w:p w:rsidR="002D0EF4" w:rsidRDefault="002D0EF4" w:rsidP="00470F9C">
      <w:pPr>
        <w:rPr>
          <w:rFonts w:ascii="Arial" w:hAnsi="Arial" w:cs="Arial"/>
          <w:b/>
          <w:sz w:val="16"/>
          <w:szCs w:val="16"/>
        </w:rPr>
      </w:pPr>
    </w:p>
    <w:p w:rsidR="002D0EF4" w:rsidRDefault="002D0EF4" w:rsidP="00470F9C">
      <w:pPr>
        <w:rPr>
          <w:rFonts w:ascii="Arial" w:hAnsi="Arial" w:cs="Arial"/>
          <w:b/>
          <w:sz w:val="16"/>
          <w:szCs w:val="16"/>
        </w:rPr>
      </w:pPr>
    </w:p>
    <w:p w:rsidR="002D0EF4" w:rsidRDefault="002D0EF4" w:rsidP="00470F9C">
      <w:pPr>
        <w:rPr>
          <w:rFonts w:ascii="Arial" w:hAnsi="Arial" w:cs="Arial"/>
          <w:b/>
          <w:sz w:val="16"/>
          <w:szCs w:val="16"/>
        </w:rPr>
      </w:pPr>
    </w:p>
    <w:p w:rsidR="002D0EF4" w:rsidRDefault="002D0EF4" w:rsidP="00470F9C">
      <w:pPr>
        <w:rPr>
          <w:rFonts w:ascii="Arial" w:hAnsi="Arial" w:cs="Arial"/>
          <w:b/>
          <w:sz w:val="16"/>
          <w:szCs w:val="16"/>
        </w:rPr>
      </w:pPr>
    </w:p>
    <w:p w:rsidR="00864394" w:rsidRDefault="00864394" w:rsidP="00470F9C">
      <w:pPr>
        <w:rPr>
          <w:rFonts w:ascii="Arial" w:hAnsi="Arial" w:cs="Arial"/>
          <w:b/>
          <w:sz w:val="16"/>
          <w:szCs w:val="16"/>
        </w:rPr>
      </w:pPr>
    </w:p>
    <w:p w:rsidR="00864394" w:rsidRDefault="00864394" w:rsidP="00470F9C">
      <w:pPr>
        <w:rPr>
          <w:rFonts w:ascii="Arial" w:hAnsi="Arial" w:cs="Arial"/>
          <w:b/>
          <w:sz w:val="16"/>
          <w:szCs w:val="16"/>
        </w:rPr>
      </w:pPr>
    </w:p>
    <w:p w:rsidR="00864394" w:rsidRDefault="00864394" w:rsidP="00470F9C">
      <w:pPr>
        <w:rPr>
          <w:rFonts w:ascii="Arial" w:hAnsi="Arial" w:cs="Arial"/>
          <w:b/>
          <w:sz w:val="16"/>
          <w:szCs w:val="16"/>
        </w:rPr>
      </w:pPr>
    </w:p>
    <w:p w:rsidR="00864394" w:rsidRDefault="00864394" w:rsidP="00470F9C">
      <w:pPr>
        <w:rPr>
          <w:rFonts w:ascii="Arial" w:hAnsi="Arial" w:cs="Arial"/>
          <w:b/>
          <w:sz w:val="16"/>
          <w:szCs w:val="16"/>
        </w:rPr>
      </w:pPr>
    </w:p>
    <w:p w:rsidR="00864394" w:rsidRDefault="00864394" w:rsidP="00470F9C">
      <w:pPr>
        <w:rPr>
          <w:rFonts w:ascii="Arial" w:hAnsi="Arial" w:cs="Arial"/>
          <w:b/>
          <w:sz w:val="16"/>
          <w:szCs w:val="16"/>
        </w:rPr>
      </w:pPr>
    </w:p>
    <w:p w:rsidR="00864394" w:rsidRDefault="00864394" w:rsidP="00470F9C">
      <w:pPr>
        <w:rPr>
          <w:rFonts w:ascii="Arial" w:hAnsi="Arial" w:cs="Arial"/>
          <w:b/>
          <w:sz w:val="16"/>
          <w:szCs w:val="16"/>
        </w:rPr>
      </w:pPr>
    </w:p>
    <w:p w:rsidR="00864394" w:rsidRDefault="00864394" w:rsidP="00470F9C">
      <w:pPr>
        <w:rPr>
          <w:rFonts w:ascii="Arial" w:hAnsi="Arial" w:cs="Arial"/>
          <w:b/>
          <w:sz w:val="16"/>
          <w:szCs w:val="16"/>
        </w:rPr>
      </w:pPr>
    </w:p>
    <w:p w:rsidR="00864394" w:rsidRDefault="00864394" w:rsidP="00470F9C">
      <w:pPr>
        <w:rPr>
          <w:rFonts w:ascii="Arial" w:hAnsi="Arial" w:cs="Arial"/>
          <w:b/>
          <w:sz w:val="16"/>
          <w:szCs w:val="16"/>
        </w:rPr>
      </w:pPr>
    </w:p>
    <w:p w:rsidR="00864394" w:rsidRDefault="00864394" w:rsidP="00470F9C">
      <w:pPr>
        <w:rPr>
          <w:rFonts w:ascii="Arial" w:hAnsi="Arial" w:cs="Arial"/>
          <w:b/>
          <w:sz w:val="16"/>
          <w:szCs w:val="16"/>
        </w:rPr>
      </w:pPr>
    </w:p>
    <w:p w:rsidR="00864394" w:rsidRDefault="00864394" w:rsidP="00470F9C">
      <w:pPr>
        <w:rPr>
          <w:rFonts w:ascii="Arial" w:hAnsi="Arial" w:cs="Arial"/>
          <w:b/>
          <w:sz w:val="16"/>
          <w:szCs w:val="16"/>
        </w:rPr>
      </w:pPr>
    </w:p>
    <w:p w:rsidR="002D0EF4" w:rsidRDefault="002D0EF4" w:rsidP="00470F9C">
      <w:pPr>
        <w:rPr>
          <w:rFonts w:ascii="Arial" w:hAnsi="Arial" w:cs="Arial"/>
          <w:b/>
          <w:sz w:val="16"/>
          <w:szCs w:val="16"/>
        </w:rPr>
      </w:pPr>
    </w:p>
    <w:p w:rsidR="002D0EF4" w:rsidRDefault="002D0EF4" w:rsidP="00470F9C">
      <w:pPr>
        <w:rPr>
          <w:rFonts w:ascii="Arial" w:hAnsi="Arial" w:cs="Arial"/>
          <w:b/>
          <w:sz w:val="16"/>
          <w:szCs w:val="16"/>
        </w:rPr>
      </w:pPr>
    </w:p>
    <w:p w:rsidR="002D0EF4" w:rsidRDefault="002D0EF4" w:rsidP="00470F9C">
      <w:pPr>
        <w:rPr>
          <w:rFonts w:ascii="Arial" w:hAnsi="Arial" w:cs="Arial"/>
          <w:b/>
          <w:sz w:val="16"/>
          <w:szCs w:val="16"/>
        </w:rPr>
      </w:pPr>
    </w:p>
    <w:p w:rsidR="002D0EF4" w:rsidRDefault="002D0EF4" w:rsidP="00470F9C">
      <w:pPr>
        <w:rPr>
          <w:rFonts w:ascii="Arial" w:hAnsi="Arial" w:cs="Arial"/>
          <w:b/>
          <w:sz w:val="16"/>
          <w:szCs w:val="16"/>
        </w:rPr>
      </w:pPr>
    </w:p>
    <w:p w:rsidR="0048571D" w:rsidRDefault="0048571D" w:rsidP="00470F9C">
      <w:pPr>
        <w:rPr>
          <w:rFonts w:ascii="Arial" w:hAnsi="Arial" w:cs="Arial"/>
          <w:b/>
          <w:sz w:val="16"/>
          <w:szCs w:val="16"/>
        </w:rPr>
      </w:pPr>
    </w:p>
    <w:p w:rsidR="0048571D" w:rsidRDefault="0048571D" w:rsidP="00470F9C">
      <w:pPr>
        <w:rPr>
          <w:rFonts w:ascii="Arial" w:hAnsi="Arial" w:cs="Arial"/>
          <w:b/>
          <w:sz w:val="16"/>
          <w:szCs w:val="16"/>
        </w:rPr>
      </w:pPr>
    </w:p>
    <w:p w:rsidR="0048571D" w:rsidRDefault="0048571D" w:rsidP="00470F9C">
      <w:pPr>
        <w:rPr>
          <w:rFonts w:ascii="Arial" w:hAnsi="Arial" w:cs="Arial"/>
          <w:b/>
          <w:sz w:val="16"/>
          <w:szCs w:val="16"/>
        </w:rPr>
      </w:pPr>
    </w:p>
    <w:p w:rsidR="0048571D" w:rsidRDefault="0048571D"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8736D9" w:rsidRDefault="008736D9" w:rsidP="00470F9C">
      <w:pPr>
        <w:rPr>
          <w:rFonts w:ascii="Arial" w:hAnsi="Arial" w:cs="Arial"/>
          <w:b/>
          <w:sz w:val="16"/>
          <w:szCs w:val="16"/>
        </w:rPr>
      </w:pPr>
    </w:p>
    <w:p w:rsidR="00C332EB" w:rsidRDefault="00C332EB" w:rsidP="00470F9C">
      <w:pPr>
        <w:rPr>
          <w:rFonts w:ascii="Arial" w:hAnsi="Arial" w:cs="Arial"/>
          <w:b/>
          <w:sz w:val="16"/>
          <w:szCs w:val="16"/>
        </w:rPr>
      </w:pPr>
    </w:p>
    <w:p w:rsidR="0048571D" w:rsidRDefault="0048571D" w:rsidP="00470F9C">
      <w:pPr>
        <w:rPr>
          <w:rFonts w:ascii="Arial" w:hAnsi="Arial" w:cs="Arial"/>
          <w:b/>
          <w:sz w:val="16"/>
          <w:szCs w:val="16"/>
        </w:rPr>
      </w:pPr>
    </w:p>
    <w:p w:rsidR="00481224" w:rsidRDefault="00481224" w:rsidP="00470F9C">
      <w:pPr>
        <w:rPr>
          <w:rFonts w:ascii="Arial" w:hAnsi="Arial" w:cs="Arial"/>
          <w:b/>
          <w:sz w:val="16"/>
          <w:szCs w:val="16"/>
        </w:rPr>
      </w:pPr>
    </w:p>
    <w:p w:rsidR="00481224" w:rsidRDefault="00481224" w:rsidP="00470F9C">
      <w:pPr>
        <w:rPr>
          <w:rFonts w:ascii="Arial" w:hAnsi="Arial" w:cs="Arial"/>
          <w:b/>
          <w:sz w:val="16"/>
          <w:szCs w:val="16"/>
        </w:rPr>
      </w:pPr>
    </w:p>
    <w:p w:rsidR="006D27DB" w:rsidRPr="00441F76" w:rsidRDefault="006D27DB" w:rsidP="006D27DB">
      <w:pPr>
        <w:jc w:val="right"/>
        <w:rPr>
          <w:rFonts w:ascii="Arial" w:hAnsi="Arial" w:cs="Arial"/>
          <w:b/>
          <w:sz w:val="16"/>
          <w:szCs w:val="16"/>
        </w:rPr>
      </w:pPr>
      <w:r w:rsidRPr="00441F76">
        <w:rPr>
          <w:rFonts w:ascii="Arial" w:hAnsi="Arial" w:cs="Arial"/>
          <w:b/>
          <w:sz w:val="16"/>
          <w:szCs w:val="16"/>
        </w:rPr>
        <w:t>ZAŁĄCZNIK NR 2A DO SWZ</w:t>
      </w:r>
    </w:p>
    <w:p w:rsidR="006D27DB" w:rsidRDefault="006D27DB" w:rsidP="006D27DB">
      <w:pPr>
        <w:rPr>
          <w:rFonts w:ascii="Arial" w:hAnsi="Arial" w:cs="Arial"/>
          <w:b/>
          <w:sz w:val="16"/>
          <w:szCs w:val="16"/>
        </w:rPr>
      </w:pPr>
      <w:r w:rsidRPr="00441F76">
        <w:rPr>
          <w:rFonts w:ascii="Arial" w:hAnsi="Arial" w:cs="Arial"/>
          <w:b/>
          <w:sz w:val="16"/>
          <w:szCs w:val="16"/>
        </w:rPr>
        <w:t>Wykonawca:</w:t>
      </w:r>
    </w:p>
    <w:p w:rsidR="00B54D1B" w:rsidRPr="00441F76" w:rsidRDefault="00B54D1B" w:rsidP="006D27DB">
      <w:pPr>
        <w:rPr>
          <w:rFonts w:ascii="Arial" w:hAnsi="Arial" w:cs="Arial"/>
          <w:b/>
          <w:sz w:val="16"/>
          <w:szCs w:val="16"/>
        </w:rPr>
      </w:pPr>
    </w:p>
    <w:p w:rsidR="006D27DB" w:rsidRPr="00441F76" w:rsidRDefault="006D27DB" w:rsidP="006D27DB">
      <w:pPr>
        <w:ind w:right="5954"/>
        <w:rPr>
          <w:rFonts w:ascii="Arial" w:hAnsi="Arial" w:cs="Arial"/>
          <w:sz w:val="16"/>
          <w:szCs w:val="16"/>
        </w:rPr>
      </w:pPr>
      <w:r w:rsidRPr="00441F76">
        <w:rPr>
          <w:rFonts w:ascii="Arial" w:hAnsi="Arial" w:cs="Arial"/>
          <w:sz w:val="16"/>
          <w:szCs w:val="16"/>
        </w:rPr>
        <w:t>……………………………………………………………………………………………………</w:t>
      </w:r>
    </w:p>
    <w:p w:rsidR="00B54D1B" w:rsidRDefault="00B54D1B" w:rsidP="006D27DB">
      <w:pPr>
        <w:ind w:right="5953"/>
        <w:rPr>
          <w:rFonts w:ascii="Arial" w:hAnsi="Arial" w:cs="Arial"/>
          <w:i/>
          <w:sz w:val="16"/>
          <w:szCs w:val="16"/>
        </w:rPr>
      </w:pPr>
    </w:p>
    <w:p w:rsidR="006D27DB" w:rsidRDefault="006D27DB" w:rsidP="006D27DB">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rsidR="006D27DB" w:rsidRPr="00441F76" w:rsidRDefault="006D27DB" w:rsidP="006D27DB">
      <w:pPr>
        <w:ind w:right="5953"/>
        <w:rPr>
          <w:rFonts w:ascii="Arial" w:hAnsi="Arial" w:cs="Arial"/>
          <w:i/>
          <w:sz w:val="16"/>
          <w:szCs w:val="16"/>
        </w:rPr>
      </w:pPr>
    </w:p>
    <w:p w:rsidR="006D27DB" w:rsidRDefault="006D27DB" w:rsidP="006D27DB">
      <w:pPr>
        <w:rPr>
          <w:rFonts w:ascii="Arial" w:hAnsi="Arial" w:cs="Arial"/>
          <w:sz w:val="16"/>
          <w:szCs w:val="16"/>
          <w:u w:val="single"/>
        </w:rPr>
      </w:pPr>
      <w:r w:rsidRPr="00441F76">
        <w:rPr>
          <w:rFonts w:ascii="Arial" w:hAnsi="Arial" w:cs="Arial"/>
          <w:sz w:val="16"/>
          <w:szCs w:val="16"/>
          <w:u w:val="single"/>
        </w:rPr>
        <w:t>reprezentowany przez:</w:t>
      </w:r>
    </w:p>
    <w:p w:rsidR="00B54D1B" w:rsidRPr="00441F76" w:rsidRDefault="00B54D1B" w:rsidP="006D27DB">
      <w:pPr>
        <w:rPr>
          <w:rFonts w:ascii="Arial" w:hAnsi="Arial" w:cs="Arial"/>
          <w:sz w:val="16"/>
          <w:szCs w:val="16"/>
          <w:u w:val="single"/>
        </w:rPr>
      </w:pPr>
    </w:p>
    <w:p w:rsidR="006D27DB" w:rsidRDefault="006D27DB" w:rsidP="006D27DB">
      <w:pPr>
        <w:ind w:right="5954"/>
        <w:rPr>
          <w:rFonts w:ascii="Arial" w:hAnsi="Arial" w:cs="Arial"/>
          <w:sz w:val="16"/>
          <w:szCs w:val="16"/>
        </w:rPr>
      </w:pPr>
      <w:r w:rsidRPr="00441F76">
        <w:rPr>
          <w:rFonts w:ascii="Arial" w:hAnsi="Arial" w:cs="Arial"/>
          <w:sz w:val="16"/>
          <w:szCs w:val="16"/>
        </w:rPr>
        <w:t>……………………………………………………………………………………………………</w:t>
      </w:r>
    </w:p>
    <w:p w:rsidR="00B54D1B" w:rsidRPr="00441F76" w:rsidRDefault="00B54D1B" w:rsidP="006D27DB">
      <w:pPr>
        <w:ind w:right="5954"/>
        <w:rPr>
          <w:rFonts w:ascii="Arial" w:hAnsi="Arial" w:cs="Arial"/>
          <w:sz w:val="16"/>
          <w:szCs w:val="16"/>
        </w:rPr>
      </w:pPr>
    </w:p>
    <w:p w:rsidR="006D27DB" w:rsidRPr="00441F76" w:rsidRDefault="006D27DB" w:rsidP="006D27DB">
      <w:pPr>
        <w:ind w:right="5953"/>
        <w:rPr>
          <w:rFonts w:ascii="Arial" w:hAnsi="Arial" w:cs="Arial"/>
          <w:i/>
          <w:sz w:val="16"/>
          <w:szCs w:val="16"/>
        </w:rPr>
      </w:pPr>
      <w:r w:rsidRPr="00441F76">
        <w:rPr>
          <w:rFonts w:ascii="Arial" w:hAnsi="Arial" w:cs="Arial"/>
          <w:i/>
          <w:sz w:val="16"/>
          <w:szCs w:val="16"/>
        </w:rPr>
        <w:t>(imię, nazwisko, stanowisko/podstawa do reprezentacji)</w:t>
      </w:r>
    </w:p>
    <w:p w:rsidR="00B54D1B" w:rsidRDefault="00B54D1B" w:rsidP="00B54D1B">
      <w:pPr>
        <w:suppressAutoHyphens/>
        <w:spacing w:line="360" w:lineRule="auto"/>
        <w:ind w:left="360"/>
        <w:jc w:val="center"/>
        <w:rPr>
          <w:rFonts w:ascii="Arial" w:hAnsi="Arial" w:cs="Arial"/>
          <w:b/>
          <w:bCs/>
          <w:sz w:val="16"/>
          <w:szCs w:val="16"/>
        </w:rPr>
      </w:pPr>
    </w:p>
    <w:p w:rsidR="00B54D1B" w:rsidRDefault="00B54D1B" w:rsidP="00B54D1B">
      <w:pPr>
        <w:suppressAutoHyphens/>
        <w:spacing w:line="360" w:lineRule="auto"/>
        <w:ind w:left="360"/>
        <w:jc w:val="center"/>
        <w:rPr>
          <w:rFonts w:ascii="Arial" w:hAnsi="Arial" w:cs="Arial"/>
          <w:b/>
          <w:bCs/>
          <w:sz w:val="16"/>
          <w:szCs w:val="16"/>
        </w:rPr>
      </w:pPr>
    </w:p>
    <w:p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proofErr w:type="spellStart"/>
      <w:r w:rsidR="00470F9C">
        <w:rPr>
          <w:rFonts w:ascii="Arial" w:hAnsi="Arial" w:cs="Arial"/>
          <w:b/>
          <w:bCs/>
          <w:sz w:val="16"/>
          <w:szCs w:val="16"/>
        </w:rPr>
        <w:t>Pzp</w:t>
      </w:r>
      <w:proofErr w:type="spellEnd"/>
    </w:p>
    <w:p w:rsidR="006D27DB" w:rsidRPr="00B54D1B" w:rsidRDefault="006D27DB" w:rsidP="00B54D1B">
      <w:pPr>
        <w:suppressAutoHyphens/>
        <w:spacing w:line="360" w:lineRule="auto"/>
        <w:ind w:left="360"/>
        <w:jc w:val="center"/>
        <w:rPr>
          <w:rFonts w:ascii="Arial" w:hAnsi="Arial" w:cs="Arial"/>
          <w:b/>
          <w:bCs/>
          <w:sz w:val="16"/>
          <w:szCs w:val="16"/>
          <w:u w:val="single"/>
        </w:rPr>
      </w:pPr>
      <w:r w:rsidRPr="00B54D1B">
        <w:rPr>
          <w:rFonts w:ascii="Arial" w:hAnsi="Arial" w:cs="Arial"/>
          <w:b/>
          <w:bCs/>
          <w:sz w:val="16"/>
          <w:szCs w:val="16"/>
          <w:u w:val="single"/>
        </w:rPr>
        <w:t>DOTYCZĄCE PODSTAW DO WYKLUCZENIA Z POSTĘPOWANIA</w:t>
      </w:r>
    </w:p>
    <w:p w:rsidR="006D27DB" w:rsidRPr="00441F76" w:rsidRDefault="006D27DB" w:rsidP="006D27DB">
      <w:pPr>
        <w:spacing w:before="120"/>
        <w:jc w:val="center"/>
        <w:rPr>
          <w:rFonts w:ascii="Arial" w:hAnsi="Arial" w:cs="Arial"/>
          <w:b/>
          <w:sz w:val="16"/>
          <w:szCs w:val="16"/>
          <w:u w:val="single"/>
        </w:rPr>
      </w:pPr>
    </w:p>
    <w:p w:rsidR="006D27DB" w:rsidRDefault="006D27DB" w:rsidP="006D27DB">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48571D">
        <w:rPr>
          <w:rFonts w:ascii="Arial" w:hAnsi="Arial" w:cs="Arial"/>
          <w:sz w:val="16"/>
          <w:szCs w:val="16"/>
        </w:rPr>
        <w:t xml:space="preserve">   </w:t>
      </w:r>
      <w:r w:rsidR="00D10320" w:rsidRPr="0027245B">
        <w:rPr>
          <w:rFonts w:ascii="Arial" w:hAnsi="Arial" w:cs="Arial"/>
          <w:sz w:val="16"/>
          <w:szCs w:val="16"/>
        </w:rPr>
        <w:t>„</w:t>
      </w:r>
      <w:r w:rsidR="0027245B" w:rsidRPr="0027245B">
        <w:rPr>
          <w:rFonts w:ascii="Arial" w:hAnsi="Arial" w:cs="Arial"/>
          <w:sz w:val="16"/>
          <w:szCs w:val="16"/>
        </w:rPr>
        <w:t>Świadczenie u</w:t>
      </w:r>
      <w:r w:rsidR="00D10320" w:rsidRPr="0027245B">
        <w:rPr>
          <w:rFonts w:ascii="Arial" w:hAnsi="Arial" w:cs="Arial"/>
          <w:sz w:val="16"/>
          <w:szCs w:val="16"/>
        </w:rPr>
        <w:t>sługi w zakresie  Systemu Zarządzania Bezpieczeństwem Informacji (SZBI)”</w:t>
      </w:r>
      <w:r w:rsidR="00E5245C">
        <w:rPr>
          <w:rFonts w:ascii="Arial" w:hAnsi="Arial" w:cs="Arial"/>
          <w:sz w:val="16"/>
          <w:szCs w:val="16"/>
        </w:rPr>
        <w:t>.</w:t>
      </w:r>
      <w:r w:rsidRPr="00441F76">
        <w:rPr>
          <w:rFonts w:ascii="Arial" w:hAnsi="Arial" w:cs="Arial"/>
          <w:sz w:val="16"/>
          <w:szCs w:val="16"/>
        </w:rPr>
        <w:t>prowadzonego przez Szpital Specjalistyczny im. Ludwika Rydygiera w</w:t>
      </w:r>
      <w:r w:rsidR="004902B2">
        <w:rPr>
          <w:rFonts w:ascii="Arial" w:hAnsi="Arial" w:cs="Arial"/>
          <w:sz w:val="16"/>
          <w:szCs w:val="16"/>
        </w:rPr>
        <w:t> </w:t>
      </w:r>
      <w:r w:rsidRPr="00441F76">
        <w:rPr>
          <w:rFonts w:ascii="Arial" w:hAnsi="Arial" w:cs="Arial"/>
          <w:sz w:val="16"/>
          <w:szCs w:val="16"/>
        </w:rPr>
        <w:t>Krakowie sp. z</w:t>
      </w:r>
      <w:r w:rsidR="0028429A">
        <w:rPr>
          <w:rFonts w:ascii="Arial" w:hAnsi="Arial" w:cs="Arial"/>
          <w:sz w:val="16"/>
          <w:szCs w:val="16"/>
        </w:rPr>
        <w:t> </w:t>
      </w:r>
      <w:r w:rsidRPr="00441F76">
        <w:rPr>
          <w:rFonts w:ascii="Arial" w:hAnsi="Arial" w:cs="Arial"/>
          <w:sz w:val="16"/>
          <w:szCs w:val="16"/>
        </w:rPr>
        <w:t>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rsidR="00470F9C" w:rsidRPr="00441F76" w:rsidRDefault="00470F9C" w:rsidP="006D27DB">
      <w:pPr>
        <w:spacing w:line="360" w:lineRule="auto"/>
        <w:ind w:firstLine="708"/>
        <w:jc w:val="both"/>
        <w:rPr>
          <w:rFonts w:ascii="Arial" w:hAnsi="Arial" w:cs="Arial"/>
          <w:sz w:val="16"/>
          <w:szCs w:val="16"/>
        </w:rPr>
      </w:pPr>
    </w:p>
    <w:p w:rsidR="006D27DB" w:rsidRPr="00441F76" w:rsidRDefault="006D27DB" w:rsidP="006D27DB">
      <w:pPr>
        <w:spacing w:line="360" w:lineRule="auto"/>
        <w:rPr>
          <w:rFonts w:ascii="Arial" w:hAnsi="Arial" w:cs="Arial"/>
          <w:b/>
          <w:sz w:val="16"/>
          <w:szCs w:val="16"/>
        </w:rPr>
      </w:pPr>
      <w:r w:rsidRPr="00441F76">
        <w:rPr>
          <w:rFonts w:ascii="Arial" w:hAnsi="Arial" w:cs="Arial"/>
          <w:b/>
          <w:sz w:val="16"/>
          <w:szCs w:val="16"/>
        </w:rPr>
        <w:t>OŚWIADCZENIA DOTYCZĄCE WYKONAWCY:</w:t>
      </w:r>
    </w:p>
    <w:p w:rsidR="006D27DB" w:rsidRPr="00441F76" w:rsidRDefault="006D27DB" w:rsidP="006D27DB">
      <w:pPr>
        <w:pStyle w:val="Akapitzlist"/>
        <w:spacing w:line="360" w:lineRule="auto"/>
        <w:jc w:val="both"/>
        <w:rPr>
          <w:rFonts w:ascii="Arial" w:hAnsi="Arial" w:cs="Arial"/>
          <w:sz w:val="16"/>
          <w:szCs w:val="16"/>
        </w:rPr>
      </w:pPr>
    </w:p>
    <w:p w:rsidR="006D27DB" w:rsidRPr="00441F76" w:rsidRDefault="006D27DB" w:rsidP="00D10320">
      <w:pPr>
        <w:pStyle w:val="Akapitzlist"/>
        <w:numPr>
          <w:ilvl w:val="0"/>
          <w:numId w:val="33"/>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108 ust. 1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6D27DB" w:rsidRPr="00441F76" w:rsidRDefault="006D27DB" w:rsidP="00D10320">
      <w:pPr>
        <w:pStyle w:val="Akapitzlist"/>
        <w:numPr>
          <w:ilvl w:val="0"/>
          <w:numId w:val="33"/>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109 ust. 1 </w:t>
      </w:r>
      <w:proofErr w:type="spellStart"/>
      <w:r w:rsidRPr="00441F76">
        <w:rPr>
          <w:rFonts w:ascii="Arial" w:hAnsi="Arial" w:cs="Arial"/>
          <w:sz w:val="16"/>
          <w:szCs w:val="16"/>
        </w:rPr>
        <w:t>pkt</w:t>
      </w:r>
      <w:proofErr w:type="spellEnd"/>
      <w:r w:rsidRPr="00441F76">
        <w:rPr>
          <w:rFonts w:ascii="Arial" w:hAnsi="Arial" w:cs="Arial"/>
          <w:sz w:val="16"/>
          <w:szCs w:val="16"/>
        </w:rPr>
        <w:t xml:space="preserve"> 4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6D27DB" w:rsidRPr="00441F76" w:rsidRDefault="006D27DB" w:rsidP="00D10320">
      <w:pPr>
        <w:pStyle w:val="Akapitzlist"/>
        <w:numPr>
          <w:ilvl w:val="0"/>
          <w:numId w:val="33"/>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w:t>
      </w:r>
      <w:r w:rsidR="001508DD">
        <w:rPr>
          <w:rFonts w:ascii="Arial" w:hAnsi="Arial" w:cs="Arial"/>
          <w:sz w:val="16"/>
          <w:szCs w:val="16"/>
        </w:rPr>
        <w:t>u</w:t>
      </w:r>
      <w:r w:rsidRPr="00441F76">
        <w:rPr>
          <w:rFonts w:ascii="Arial" w:hAnsi="Arial" w:cs="Arial"/>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sz w:val="16"/>
          <w:szCs w:val="16"/>
        </w:rPr>
        <w:t>(</w:t>
      </w:r>
      <w:proofErr w:type="spellStart"/>
      <w:r w:rsidR="009573C0">
        <w:rPr>
          <w:rFonts w:ascii="Arial" w:hAnsi="Arial" w:cs="Arial"/>
          <w:sz w:val="16"/>
          <w:szCs w:val="16"/>
        </w:rPr>
        <w:t>t</w:t>
      </w:r>
      <w:r w:rsidR="00AB2E3B">
        <w:rPr>
          <w:rFonts w:ascii="Arial" w:hAnsi="Arial" w:cs="Arial"/>
          <w:sz w:val="16"/>
          <w:szCs w:val="16"/>
        </w:rPr>
        <w:t>.j</w:t>
      </w:r>
      <w:proofErr w:type="spellEnd"/>
      <w:r w:rsidR="00AB2E3B">
        <w:rPr>
          <w:rFonts w:ascii="Arial" w:hAnsi="Arial" w:cs="Arial"/>
          <w:sz w:val="16"/>
          <w:szCs w:val="16"/>
        </w:rPr>
        <w:t xml:space="preserve">. Dz. U. z 2025 poz. 514 z </w:t>
      </w:r>
      <w:proofErr w:type="spellStart"/>
      <w:r w:rsidR="00AB2E3B">
        <w:rPr>
          <w:rFonts w:ascii="Arial" w:hAnsi="Arial" w:cs="Arial"/>
          <w:sz w:val="16"/>
          <w:szCs w:val="16"/>
        </w:rPr>
        <w:t>późn</w:t>
      </w:r>
      <w:proofErr w:type="spellEnd"/>
      <w:r w:rsidR="00AB2E3B">
        <w:rPr>
          <w:rFonts w:ascii="Arial" w:hAnsi="Arial" w:cs="Arial"/>
          <w:sz w:val="16"/>
          <w:szCs w:val="16"/>
        </w:rPr>
        <w:t>. zm.</w:t>
      </w:r>
      <w:r w:rsidR="00A01A15" w:rsidRPr="00A01A15">
        <w:rPr>
          <w:rFonts w:ascii="Arial" w:hAnsi="Arial" w:cs="Arial"/>
          <w:sz w:val="16"/>
          <w:szCs w:val="16"/>
        </w:rPr>
        <w:t>)</w:t>
      </w:r>
      <w:r w:rsidR="00FE0081">
        <w:rPr>
          <w:rFonts w:ascii="Arial" w:hAnsi="Arial" w:cs="Arial"/>
          <w:sz w:val="16"/>
          <w:szCs w:val="16"/>
        </w:rPr>
        <w:t>.</w:t>
      </w:r>
    </w:p>
    <w:p w:rsidR="006D27DB" w:rsidRPr="00441F76" w:rsidRDefault="006D27DB" w:rsidP="006D27DB">
      <w:pPr>
        <w:jc w:val="both"/>
        <w:rPr>
          <w:rFonts w:ascii="Arial" w:hAnsi="Arial" w:cs="Arial"/>
          <w:sz w:val="16"/>
          <w:szCs w:val="16"/>
        </w:rPr>
      </w:pPr>
    </w:p>
    <w:p w:rsidR="006D27DB" w:rsidRPr="00441F76" w:rsidRDefault="006D27DB" w:rsidP="006D27DB">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w:t>
      </w:r>
      <w:r>
        <w:rPr>
          <w:rFonts w:ascii="Arial" w:hAnsi="Arial" w:cs="Arial"/>
          <w:sz w:val="16"/>
          <w:szCs w:val="16"/>
        </w:rPr>
        <w:t>*</w:t>
      </w:r>
      <w:r w:rsidRPr="00441F76">
        <w:rPr>
          <w:rFonts w:ascii="Arial" w:hAnsi="Arial" w:cs="Arial"/>
          <w:sz w:val="16"/>
          <w:szCs w:val="16"/>
        </w:rPr>
        <w:t xml:space="preserve"> ustawy </w:t>
      </w:r>
      <w:proofErr w:type="spellStart"/>
      <w:r w:rsidRPr="00441F76">
        <w:rPr>
          <w:rFonts w:ascii="Arial" w:hAnsi="Arial" w:cs="Arial"/>
          <w:sz w:val="16"/>
          <w:szCs w:val="16"/>
        </w:rPr>
        <w:t>Pzp</w:t>
      </w:r>
      <w:proofErr w:type="spellEnd"/>
      <w:r w:rsidRPr="00441F76">
        <w:rPr>
          <w:rFonts w:ascii="Arial" w:hAnsi="Arial" w:cs="Arial"/>
          <w:i/>
          <w:sz w:val="16"/>
          <w:szCs w:val="16"/>
        </w:rPr>
        <w:t xml:space="preserve">(podać mającą zastosowanie podstawę wykluczenia spośród wymienionych w art. 108 ust. 1 lub art. 109 ust. 1 pkt. 4 ustawy </w:t>
      </w:r>
      <w:proofErr w:type="spellStart"/>
      <w:r w:rsidRPr="00441F76">
        <w:rPr>
          <w:rFonts w:ascii="Arial" w:hAnsi="Arial" w:cs="Arial"/>
          <w:i/>
          <w:sz w:val="16"/>
          <w:szCs w:val="16"/>
        </w:rPr>
        <w:t>Pzp</w:t>
      </w:r>
      <w:proofErr w:type="spellEnd"/>
      <w:r w:rsidRPr="00441F76">
        <w:rPr>
          <w:rFonts w:ascii="Arial" w:hAnsi="Arial" w:cs="Arial"/>
          <w:i/>
          <w:sz w:val="16"/>
          <w:szCs w:val="16"/>
        </w:rPr>
        <w:t xml:space="preserve">) i art. 7 ust. 1 </w:t>
      </w:r>
      <w:r w:rsidR="001508DD">
        <w:rPr>
          <w:rFonts w:ascii="Arial" w:hAnsi="Arial" w:cs="Arial"/>
          <w:i/>
          <w:sz w:val="16"/>
          <w:szCs w:val="16"/>
        </w:rPr>
        <w:t>u</w:t>
      </w:r>
      <w:r w:rsidRPr="00441F76">
        <w:rPr>
          <w:rFonts w:ascii="Arial" w:hAnsi="Arial" w:cs="Arial"/>
          <w:i/>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i/>
          <w:sz w:val="16"/>
          <w:szCs w:val="16"/>
        </w:rPr>
        <w:t>(</w:t>
      </w:r>
      <w:proofErr w:type="spellStart"/>
      <w:r w:rsidR="009573C0">
        <w:rPr>
          <w:rFonts w:ascii="Arial" w:hAnsi="Arial" w:cs="Arial"/>
          <w:i/>
          <w:sz w:val="16"/>
          <w:szCs w:val="16"/>
        </w:rPr>
        <w:t>t</w:t>
      </w:r>
      <w:r w:rsidR="00AB2E3B">
        <w:rPr>
          <w:rFonts w:ascii="Arial" w:hAnsi="Arial" w:cs="Arial"/>
          <w:i/>
          <w:sz w:val="16"/>
          <w:szCs w:val="16"/>
        </w:rPr>
        <w:t>.j</w:t>
      </w:r>
      <w:proofErr w:type="spellEnd"/>
      <w:r w:rsidR="00AB2E3B">
        <w:rPr>
          <w:rFonts w:ascii="Arial" w:hAnsi="Arial" w:cs="Arial"/>
          <w:i/>
          <w:sz w:val="16"/>
          <w:szCs w:val="16"/>
        </w:rPr>
        <w:t xml:space="preserve">. Dz. U. z 2025 poz. 514 z </w:t>
      </w:r>
      <w:proofErr w:type="spellStart"/>
      <w:r w:rsidR="00AB2E3B">
        <w:rPr>
          <w:rFonts w:ascii="Arial" w:hAnsi="Arial" w:cs="Arial"/>
          <w:i/>
          <w:sz w:val="16"/>
          <w:szCs w:val="16"/>
        </w:rPr>
        <w:t>późn</w:t>
      </w:r>
      <w:proofErr w:type="spellEnd"/>
      <w:r w:rsidR="00AB2E3B">
        <w:rPr>
          <w:rFonts w:ascii="Arial" w:hAnsi="Arial" w:cs="Arial"/>
          <w:i/>
          <w:sz w:val="16"/>
          <w:szCs w:val="16"/>
        </w:rPr>
        <w:t>. zm.</w:t>
      </w:r>
      <w:r w:rsidR="00A01A15" w:rsidRPr="00A01A15">
        <w:rPr>
          <w:rFonts w:ascii="Arial" w:hAnsi="Arial" w:cs="Arial"/>
          <w:i/>
          <w:sz w:val="16"/>
          <w:szCs w:val="16"/>
        </w:rPr>
        <w:t>)</w:t>
      </w:r>
      <w:r w:rsidR="00FE0081" w:rsidRPr="00FE0081">
        <w:rPr>
          <w:rFonts w:ascii="Arial" w:hAnsi="Arial" w:cs="Arial"/>
          <w:i/>
          <w:sz w:val="16"/>
          <w:szCs w:val="16"/>
        </w:rPr>
        <w:t>.</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 xml:space="preserve">na podstawie art. 110 ust. 2 ustawy </w:t>
      </w:r>
      <w:proofErr w:type="spellStart"/>
      <w:r w:rsidRPr="00441F76">
        <w:rPr>
          <w:rFonts w:ascii="Arial" w:hAnsi="Arial" w:cs="Arial"/>
          <w:sz w:val="16"/>
          <w:szCs w:val="16"/>
        </w:rPr>
        <w:t>Pzp</w:t>
      </w:r>
      <w:proofErr w:type="spellEnd"/>
      <w:r w:rsidRPr="00441F76">
        <w:rPr>
          <w:rFonts w:ascii="Arial" w:hAnsi="Arial" w:cs="Arial"/>
          <w:sz w:val="16"/>
          <w:szCs w:val="16"/>
        </w:rPr>
        <w:t xml:space="preserve"> podjąłem następujące środki naprawcze</w:t>
      </w:r>
      <w:r>
        <w:rPr>
          <w:rFonts w:ascii="Arial" w:hAnsi="Arial" w:cs="Arial"/>
          <w:sz w:val="16"/>
          <w:szCs w:val="16"/>
        </w:rPr>
        <w:t>:</w:t>
      </w:r>
    </w:p>
    <w:p w:rsidR="006D27DB" w:rsidRPr="00441F76" w:rsidRDefault="006D27DB" w:rsidP="006D27DB">
      <w:pPr>
        <w:jc w:val="both"/>
        <w:rPr>
          <w:rFonts w:ascii="Arial" w:hAnsi="Arial" w:cs="Arial"/>
          <w:sz w:val="16"/>
          <w:szCs w:val="16"/>
        </w:rPr>
      </w:pPr>
      <w:r w:rsidRPr="00441F76">
        <w:rPr>
          <w:rFonts w:ascii="Arial" w:hAnsi="Arial" w:cs="Arial"/>
          <w:sz w:val="16"/>
          <w:szCs w:val="16"/>
        </w:rPr>
        <w:t>………………………………………………………………………………………………………………………………….…………………………………………………………………………………………………………………………………………………….…………………</w:t>
      </w:r>
      <w:r>
        <w:rPr>
          <w:rFonts w:ascii="Arial" w:hAnsi="Arial" w:cs="Arial"/>
          <w:sz w:val="16"/>
          <w:szCs w:val="16"/>
        </w:rPr>
        <w:t>*</w:t>
      </w:r>
    </w:p>
    <w:p w:rsidR="006D27DB" w:rsidRDefault="006D27DB" w:rsidP="00B54D1B">
      <w:pPr>
        <w:suppressAutoHyphens/>
        <w:spacing w:line="360" w:lineRule="auto"/>
        <w:jc w:val="both"/>
        <w:rPr>
          <w:rFonts w:ascii="Arial" w:hAnsi="Arial" w:cs="Arial"/>
          <w:sz w:val="16"/>
          <w:szCs w:val="16"/>
        </w:rPr>
      </w:pPr>
    </w:p>
    <w:p w:rsidR="00B54D1B" w:rsidRDefault="00B54D1B" w:rsidP="00B54D1B">
      <w:pPr>
        <w:suppressAutoHyphens/>
        <w:spacing w:line="360" w:lineRule="auto"/>
        <w:jc w:val="both"/>
        <w:rPr>
          <w:rFonts w:ascii="Arial" w:hAnsi="Arial" w:cs="Arial"/>
          <w:i/>
          <w:iCs/>
          <w:sz w:val="16"/>
          <w:szCs w:val="16"/>
        </w:rPr>
      </w:pPr>
      <w:r w:rsidRPr="00B54D1B">
        <w:rPr>
          <w:rFonts w:ascii="Arial" w:hAnsi="Arial" w:cs="Arial"/>
          <w:i/>
          <w:iCs/>
          <w:sz w:val="16"/>
          <w:szCs w:val="16"/>
        </w:rPr>
        <w:t>* niepotrzebne skreślić</w:t>
      </w:r>
    </w:p>
    <w:p w:rsidR="00B54D1B" w:rsidRPr="00B54D1B" w:rsidRDefault="00B54D1B" w:rsidP="00B54D1B">
      <w:pPr>
        <w:suppressAutoHyphens/>
        <w:spacing w:line="360" w:lineRule="auto"/>
        <w:jc w:val="both"/>
        <w:rPr>
          <w:rFonts w:ascii="Arial" w:hAnsi="Arial" w:cs="Arial"/>
          <w:i/>
          <w:iCs/>
          <w:sz w:val="16"/>
          <w:szCs w:val="16"/>
        </w:rPr>
      </w:pPr>
    </w:p>
    <w:p w:rsidR="006D27DB" w:rsidRPr="006D27DB" w:rsidRDefault="006D27DB" w:rsidP="006D27DB">
      <w:pPr>
        <w:suppressAutoHyphens/>
        <w:spacing w:line="360" w:lineRule="auto"/>
        <w:jc w:val="both"/>
        <w:rPr>
          <w:rFonts w:ascii="Arial" w:hAnsi="Arial" w:cs="Arial"/>
          <w:b/>
          <w:bCs/>
          <w:sz w:val="16"/>
          <w:szCs w:val="16"/>
        </w:rPr>
      </w:pPr>
      <w:r w:rsidRPr="006D27DB">
        <w:rPr>
          <w:rFonts w:ascii="Arial" w:hAnsi="Arial" w:cs="Arial"/>
          <w:b/>
          <w:bCs/>
          <w:sz w:val="16"/>
          <w:szCs w:val="16"/>
        </w:rPr>
        <w:t>OŚWIADCZENIE DOTYCZĄCE PODANYCH INFORMACJI:</w:t>
      </w:r>
    </w:p>
    <w:p w:rsidR="00B51C66" w:rsidRPr="00470F9C" w:rsidRDefault="006D27DB" w:rsidP="00470F9C">
      <w:pPr>
        <w:suppressAutoHyphens/>
        <w:spacing w:line="360" w:lineRule="auto"/>
        <w:jc w:val="both"/>
        <w:rPr>
          <w:rFonts w:ascii="Arial" w:hAnsi="Arial" w:cs="Arial"/>
          <w:sz w:val="16"/>
          <w:szCs w:val="16"/>
        </w:rPr>
      </w:pPr>
      <w:r w:rsidRPr="006D27DB">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r w:rsidR="005E762D">
        <w:rPr>
          <w:rFonts w:ascii="Arial" w:hAnsi="Arial" w:cs="Arial"/>
          <w:sz w:val="16"/>
          <w:szCs w:val="16"/>
        </w:rPr>
        <w:br w:type="page"/>
      </w:r>
    </w:p>
    <w:p w:rsidR="006D27DB" w:rsidRPr="005F55EE" w:rsidRDefault="006D27DB" w:rsidP="006D27DB">
      <w:pPr>
        <w:spacing w:line="360" w:lineRule="auto"/>
        <w:jc w:val="right"/>
        <w:rPr>
          <w:rFonts w:ascii="Arial" w:hAnsi="Arial" w:cs="Arial"/>
          <w:b/>
          <w:sz w:val="16"/>
          <w:szCs w:val="16"/>
        </w:rPr>
      </w:pPr>
      <w:r w:rsidRPr="005F55EE">
        <w:rPr>
          <w:rFonts w:ascii="Arial" w:hAnsi="Arial" w:cs="Arial"/>
          <w:b/>
          <w:sz w:val="16"/>
          <w:szCs w:val="16"/>
        </w:rPr>
        <w:lastRenderedPageBreak/>
        <w:t>ZAŁĄCZNIK NR 2B DO SWZ</w:t>
      </w:r>
    </w:p>
    <w:p w:rsidR="00BB7A86" w:rsidRDefault="00BB7A86" w:rsidP="00BB7A86">
      <w:pPr>
        <w:rPr>
          <w:rFonts w:ascii="Arial" w:hAnsi="Arial" w:cs="Arial"/>
          <w:b/>
          <w:sz w:val="16"/>
          <w:szCs w:val="16"/>
        </w:rPr>
      </w:pPr>
      <w:r w:rsidRPr="00441F76">
        <w:rPr>
          <w:rFonts w:ascii="Arial" w:hAnsi="Arial" w:cs="Arial"/>
          <w:b/>
          <w:sz w:val="16"/>
          <w:szCs w:val="16"/>
        </w:rPr>
        <w:t>Wykonawca:</w:t>
      </w:r>
    </w:p>
    <w:p w:rsidR="00BB7A86" w:rsidRPr="00441F76" w:rsidRDefault="00BB7A86" w:rsidP="00BB7A86">
      <w:pPr>
        <w:rPr>
          <w:rFonts w:ascii="Arial" w:hAnsi="Arial" w:cs="Arial"/>
          <w:b/>
          <w:sz w:val="16"/>
          <w:szCs w:val="16"/>
        </w:rPr>
      </w:pPr>
    </w:p>
    <w:p w:rsidR="00BB7A86" w:rsidRPr="00441F76" w:rsidRDefault="00BB7A86" w:rsidP="00BB7A86">
      <w:pPr>
        <w:ind w:right="5954"/>
        <w:rPr>
          <w:rFonts w:ascii="Arial" w:hAnsi="Arial" w:cs="Arial"/>
          <w:sz w:val="16"/>
          <w:szCs w:val="16"/>
        </w:rPr>
      </w:pPr>
      <w:r w:rsidRPr="00441F76">
        <w:rPr>
          <w:rFonts w:ascii="Arial" w:hAnsi="Arial" w:cs="Arial"/>
          <w:sz w:val="16"/>
          <w:szCs w:val="16"/>
        </w:rPr>
        <w:t>……………………………………………………………………………………………………</w:t>
      </w:r>
    </w:p>
    <w:p w:rsidR="00BB7A86" w:rsidRDefault="00BB7A86" w:rsidP="00BB7A86">
      <w:pPr>
        <w:ind w:right="5953"/>
        <w:rPr>
          <w:rFonts w:ascii="Arial" w:hAnsi="Arial" w:cs="Arial"/>
          <w:i/>
          <w:sz w:val="16"/>
          <w:szCs w:val="16"/>
        </w:rPr>
      </w:pPr>
    </w:p>
    <w:p w:rsidR="00BB7A86" w:rsidRDefault="00BB7A86" w:rsidP="00BB7A86">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rsidR="00BB7A86" w:rsidRPr="00441F76" w:rsidRDefault="00BB7A86" w:rsidP="00BB7A86">
      <w:pPr>
        <w:ind w:right="5953"/>
        <w:rPr>
          <w:rFonts w:ascii="Arial" w:hAnsi="Arial" w:cs="Arial"/>
          <w:i/>
          <w:sz w:val="16"/>
          <w:szCs w:val="16"/>
        </w:rPr>
      </w:pPr>
    </w:p>
    <w:p w:rsidR="00BB7A86" w:rsidRDefault="00BB7A86" w:rsidP="00BB7A86">
      <w:pPr>
        <w:rPr>
          <w:rFonts w:ascii="Arial" w:hAnsi="Arial" w:cs="Arial"/>
          <w:sz w:val="16"/>
          <w:szCs w:val="16"/>
          <w:u w:val="single"/>
        </w:rPr>
      </w:pPr>
      <w:r w:rsidRPr="00441F76">
        <w:rPr>
          <w:rFonts w:ascii="Arial" w:hAnsi="Arial" w:cs="Arial"/>
          <w:sz w:val="16"/>
          <w:szCs w:val="16"/>
          <w:u w:val="single"/>
        </w:rPr>
        <w:t>reprezentowany przez:</w:t>
      </w:r>
    </w:p>
    <w:p w:rsidR="00BB7A86" w:rsidRPr="00441F76" w:rsidRDefault="00BB7A86" w:rsidP="00BB7A86">
      <w:pPr>
        <w:rPr>
          <w:rFonts w:ascii="Arial" w:hAnsi="Arial" w:cs="Arial"/>
          <w:sz w:val="16"/>
          <w:szCs w:val="16"/>
          <w:u w:val="single"/>
        </w:rPr>
      </w:pPr>
    </w:p>
    <w:p w:rsidR="00BB7A86" w:rsidRDefault="00BB7A86" w:rsidP="00BB7A86">
      <w:pPr>
        <w:ind w:right="5954"/>
        <w:rPr>
          <w:rFonts w:ascii="Arial" w:hAnsi="Arial" w:cs="Arial"/>
          <w:sz w:val="16"/>
          <w:szCs w:val="16"/>
        </w:rPr>
      </w:pPr>
      <w:r w:rsidRPr="00441F76">
        <w:rPr>
          <w:rFonts w:ascii="Arial" w:hAnsi="Arial" w:cs="Arial"/>
          <w:sz w:val="16"/>
          <w:szCs w:val="16"/>
        </w:rPr>
        <w:t>……………………………………………………………………………………………………</w:t>
      </w:r>
    </w:p>
    <w:p w:rsidR="00BB7A86" w:rsidRPr="00441F76" w:rsidRDefault="00BB7A86" w:rsidP="00BB7A86">
      <w:pPr>
        <w:ind w:right="5954"/>
        <w:rPr>
          <w:rFonts w:ascii="Arial" w:hAnsi="Arial" w:cs="Arial"/>
          <w:sz w:val="16"/>
          <w:szCs w:val="16"/>
        </w:rPr>
      </w:pPr>
    </w:p>
    <w:p w:rsidR="00BB7A86" w:rsidRPr="00441F76" w:rsidRDefault="00BB7A86" w:rsidP="00BB7A86">
      <w:pPr>
        <w:ind w:right="5953"/>
        <w:rPr>
          <w:rFonts w:ascii="Arial" w:hAnsi="Arial" w:cs="Arial"/>
          <w:i/>
          <w:sz w:val="16"/>
          <w:szCs w:val="16"/>
        </w:rPr>
      </w:pPr>
      <w:r w:rsidRPr="00441F76">
        <w:rPr>
          <w:rFonts w:ascii="Arial" w:hAnsi="Arial" w:cs="Arial"/>
          <w:i/>
          <w:sz w:val="16"/>
          <w:szCs w:val="16"/>
        </w:rPr>
        <w:t>(imię, nazwisko, stanowisko/podstawa do reprezentacji)</w:t>
      </w:r>
    </w:p>
    <w:p w:rsidR="006D27DB" w:rsidRPr="005F55EE" w:rsidRDefault="006D27DB" w:rsidP="006D27DB">
      <w:pPr>
        <w:spacing w:line="360" w:lineRule="auto"/>
        <w:rPr>
          <w:rFonts w:ascii="Arial" w:hAnsi="Arial" w:cs="Arial"/>
          <w:sz w:val="16"/>
          <w:szCs w:val="16"/>
        </w:rPr>
      </w:pPr>
    </w:p>
    <w:p w:rsidR="00BB7A86" w:rsidRDefault="00BB7A86" w:rsidP="00B54D1B">
      <w:pPr>
        <w:suppressAutoHyphens/>
        <w:spacing w:line="360" w:lineRule="auto"/>
        <w:ind w:left="360"/>
        <w:jc w:val="center"/>
        <w:rPr>
          <w:rFonts w:ascii="Arial" w:hAnsi="Arial" w:cs="Arial"/>
          <w:b/>
          <w:bCs/>
          <w:sz w:val="16"/>
          <w:szCs w:val="16"/>
        </w:rPr>
      </w:pPr>
    </w:p>
    <w:p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proofErr w:type="spellStart"/>
      <w:r w:rsidR="00470F9C">
        <w:rPr>
          <w:rFonts w:ascii="Arial" w:hAnsi="Arial" w:cs="Arial"/>
          <w:b/>
          <w:bCs/>
          <w:sz w:val="16"/>
          <w:szCs w:val="16"/>
        </w:rPr>
        <w:t>Pzp</w:t>
      </w:r>
      <w:proofErr w:type="spellEnd"/>
    </w:p>
    <w:p w:rsidR="006D27DB" w:rsidRPr="005F55EE" w:rsidRDefault="006D27DB" w:rsidP="006D27DB">
      <w:pPr>
        <w:spacing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ind w:firstLine="709"/>
        <w:jc w:val="both"/>
        <w:rPr>
          <w:rFonts w:ascii="Arial" w:hAnsi="Arial" w:cs="Arial"/>
          <w:sz w:val="16"/>
          <w:szCs w:val="16"/>
        </w:rPr>
      </w:pPr>
      <w:r w:rsidRPr="005F55EE">
        <w:rPr>
          <w:rFonts w:ascii="Arial" w:hAnsi="Arial" w:cs="Arial"/>
          <w:sz w:val="16"/>
          <w:szCs w:val="16"/>
        </w:rPr>
        <w:t>Na potrzeby postępowania o udzielenie zamówienia publicznego pn</w:t>
      </w:r>
      <w:r w:rsidR="0027245B">
        <w:rPr>
          <w:rFonts w:ascii="Arial" w:hAnsi="Arial" w:cs="Arial"/>
          <w:sz w:val="16"/>
          <w:szCs w:val="16"/>
        </w:rPr>
        <w:t xml:space="preserve"> </w:t>
      </w:r>
      <w:r w:rsidR="00D10320" w:rsidRPr="0027245B">
        <w:rPr>
          <w:rFonts w:ascii="Arial" w:hAnsi="Arial" w:cs="Arial"/>
          <w:sz w:val="16"/>
          <w:szCs w:val="16"/>
        </w:rPr>
        <w:t>„</w:t>
      </w:r>
      <w:r w:rsidR="0027245B" w:rsidRPr="0027245B">
        <w:rPr>
          <w:rFonts w:ascii="Arial" w:hAnsi="Arial" w:cs="Arial"/>
          <w:sz w:val="16"/>
          <w:szCs w:val="16"/>
        </w:rPr>
        <w:t>Świadczenie u</w:t>
      </w:r>
      <w:r w:rsidR="00D10320" w:rsidRPr="0027245B">
        <w:rPr>
          <w:rFonts w:ascii="Arial" w:hAnsi="Arial" w:cs="Arial"/>
          <w:sz w:val="16"/>
          <w:szCs w:val="16"/>
        </w:rPr>
        <w:t>sługi w zakresie  Systemu Zarządzania Bezpieczeństwem Informacji (SZBI)”</w:t>
      </w:r>
      <w:r w:rsidRPr="005F55EE">
        <w:rPr>
          <w:rFonts w:ascii="Arial" w:hAnsi="Arial" w:cs="Arial"/>
          <w:sz w:val="16"/>
          <w:szCs w:val="16"/>
        </w:rPr>
        <w:t xml:space="preserve"> prowadzonego przez Szpital Specjalistyczny im. Ludwika Rydygiera w</w:t>
      </w:r>
      <w:r w:rsidR="004902B2">
        <w:rPr>
          <w:rFonts w:ascii="Arial" w:hAnsi="Arial" w:cs="Arial"/>
          <w:sz w:val="16"/>
          <w:szCs w:val="16"/>
        </w:rPr>
        <w:t> </w:t>
      </w:r>
      <w:r w:rsidRPr="005F55EE">
        <w:rPr>
          <w:rFonts w:ascii="Arial" w:hAnsi="Arial" w:cs="Arial"/>
          <w:sz w:val="16"/>
          <w:szCs w:val="16"/>
        </w:rPr>
        <w:t>Krakowie sp. z</w:t>
      </w:r>
      <w:r w:rsidR="00E730FD">
        <w:rPr>
          <w:rFonts w:ascii="Arial" w:hAnsi="Arial" w:cs="Arial"/>
          <w:sz w:val="16"/>
          <w:szCs w:val="16"/>
        </w:rPr>
        <w:t> </w:t>
      </w:r>
      <w:r w:rsidRPr="005F55EE">
        <w:rPr>
          <w:rFonts w:ascii="Arial" w:hAnsi="Arial" w:cs="Arial"/>
          <w:sz w:val="16"/>
          <w:szCs w:val="16"/>
        </w:rPr>
        <w:t>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INFORMACJA DOTYCZĄCA WYKONAWCY:</w:t>
      </w:r>
    </w:p>
    <w:p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spełniam warunki udziału w postępowaniu określone przez Zamawiającego w pkt. VIII Specyfikacji Warunków Zamówienia.</w:t>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OŚWIADCZENIE DOTYCZĄCE PODANYCH INFORMACJI:</w:t>
      </w:r>
    </w:p>
    <w:p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rsidR="006D27DB" w:rsidRPr="005F55EE" w:rsidRDefault="006D27DB" w:rsidP="006D27DB">
      <w:pPr>
        <w:spacing w:line="360" w:lineRule="auto"/>
        <w:rPr>
          <w:rFonts w:ascii="Arial" w:hAnsi="Arial" w:cs="Arial"/>
          <w:sz w:val="16"/>
          <w:szCs w:val="16"/>
        </w:rPr>
      </w:pPr>
    </w:p>
    <w:bookmarkEnd w:id="6"/>
    <w:p w:rsidR="00D67801" w:rsidRDefault="00D67801"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D10320" w:rsidRDefault="00D10320" w:rsidP="006D27DB"/>
    <w:p w:rsidR="00D10320" w:rsidRDefault="00D10320"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Default="00E5245C" w:rsidP="006D27DB"/>
    <w:p w:rsidR="00E5245C" w:rsidRPr="001C6CF9" w:rsidRDefault="00E5245C" w:rsidP="00E5245C">
      <w:pPr>
        <w:spacing w:line="360" w:lineRule="auto"/>
        <w:jc w:val="right"/>
        <w:rPr>
          <w:rFonts w:ascii="Arial" w:hAnsi="Arial" w:cs="Arial"/>
          <w:b/>
          <w:sz w:val="16"/>
          <w:szCs w:val="16"/>
        </w:rPr>
      </w:pPr>
      <w:r>
        <w:rPr>
          <w:rFonts w:ascii="Arial" w:hAnsi="Arial" w:cs="Arial"/>
          <w:b/>
          <w:sz w:val="16"/>
          <w:szCs w:val="16"/>
        </w:rPr>
        <w:t>ZAŁĄCZNIK NR 4</w:t>
      </w:r>
      <w:r w:rsidRPr="001C6CF9">
        <w:rPr>
          <w:rFonts w:ascii="Arial" w:hAnsi="Arial" w:cs="Arial"/>
          <w:b/>
          <w:sz w:val="16"/>
          <w:szCs w:val="16"/>
        </w:rPr>
        <w:t xml:space="preserve"> DO SWZ</w:t>
      </w:r>
    </w:p>
    <w:p w:rsidR="00E5245C" w:rsidRDefault="00E5245C" w:rsidP="00E5245C">
      <w:pPr>
        <w:spacing w:line="360" w:lineRule="auto"/>
        <w:jc w:val="center"/>
        <w:rPr>
          <w:rFonts w:ascii="Arial" w:hAnsi="Arial" w:cs="Arial"/>
          <w:b/>
          <w:bCs/>
          <w:color w:val="000000"/>
          <w:spacing w:val="-10"/>
          <w:sz w:val="16"/>
          <w:szCs w:val="16"/>
          <w:u w:val="single"/>
        </w:rPr>
      </w:pPr>
    </w:p>
    <w:p w:rsidR="00E5245C" w:rsidRDefault="00E5245C" w:rsidP="00E5245C">
      <w:pPr>
        <w:spacing w:line="360" w:lineRule="auto"/>
        <w:jc w:val="center"/>
        <w:rPr>
          <w:rFonts w:ascii="Arial" w:hAnsi="Arial" w:cs="Arial"/>
          <w:b/>
          <w:bCs/>
          <w:color w:val="000000"/>
          <w:spacing w:val="-10"/>
          <w:sz w:val="16"/>
          <w:szCs w:val="16"/>
          <w:u w:val="single"/>
        </w:rPr>
      </w:pPr>
    </w:p>
    <w:p w:rsidR="00E5245C" w:rsidRPr="00976241" w:rsidRDefault="00E5245C" w:rsidP="00E5245C">
      <w:pPr>
        <w:pStyle w:val="Domylnie"/>
        <w:spacing w:after="0" w:line="360" w:lineRule="auto"/>
        <w:jc w:val="center"/>
        <w:rPr>
          <w:rFonts w:ascii="Arial" w:hAnsi="Arial" w:cs="Arial"/>
          <w:b/>
          <w:sz w:val="16"/>
          <w:szCs w:val="16"/>
        </w:rPr>
      </w:pPr>
      <w:r w:rsidRPr="00976241">
        <w:rPr>
          <w:rFonts w:ascii="Arial" w:hAnsi="Arial" w:cs="Arial"/>
          <w:b/>
          <w:sz w:val="16"/>
          <w:szCs w:val="16"/>
        </w:rPr>
        <w:t xml:space="preserve">WYKAZ OSÓB SKIEROWANYCH PRZEZ WYKONAWCĘ DO REALIZACJI </w:t>
      </w:r>
      <w:r w:rsidRPr="00976241">
        <w:rPr>
          <w:rFonts w:ascii="Arial" w:hAnsi="Arial" w:cs="Arial"/>
          <w:b/>
          <w:sz w:val="16"/>
          <w:szCs w:val="16"/>
        </w:rPr>
        <w:br/>
        <w:t>ZAMÓWIENIA PUBLICZNEGO</w:t>
      </w:r>
    </w:p>
    <w:p w:rsidR="00E5245C" w:rsidRPr="00976241" w:rsidRDefault="00E5245C" w:rsidP="00E5245C">
      <w:pPr>
        <w:pStyle w:val="Domylnie"/>
        <w:spacing w:after="0" w:line="240" w:lineRule="auto"/>
        <w:jc w:val="both"/>
        <w:rPr>
          <w:rFonts w:ascii="Arial" w:hAnsi="Arial" w:cs="Arial"/>
          <w:b/>
          <w:sz w:val="16"/>
          <w:szCs w:val="16"/>
        </w:rPr>
      </w:pPr>
    </w:p>
    <w:p w:rsidR="00E5245C" w:rsidRPr="00976241" w:rsidRDefault="00E5245C" w:rsidP="00E5245C">
      <w:pPr>
        <w:spacing w:line="360" w:lineRule="auto"/>
        <w:jc w:val="center"/>
        <w:rPr>
          <w:rFonts w:ascii="Arial" w:hAnsi="Arial" w:cs="Arial"/>
          <w:sz w:val="16"/>
          <w:szCs w:val="16"/>
        </w:rPr>
      </w:pPr>
      <w:r w:rsidRPr="00976241">
        <w:rPr>
          <w:rFonts w:ascii="Arial" w:hAnsi="Arial" w:cs="Arial"/>
          <w:sz w:val="16"/>
          <w:szCs w:val="16"/>
        </w:rPr>
        <w:t>Nazwa i adres Wykonawcy : .........................................................................................................</w:t>
      </w:r>
    </w:p>
    <w:p w:rsidR="00E5245C" w:rsidRPr="00976241" w:rsidRDefault="00E5245C" w:rsidP="00E5245C">
      <w:pPr>
        <w:pStyle w:val="Domylnie"/>
        <w:spacing w:after="0" w:line="240" w:lineRule="auto"/>
        <w:jc w:val="both"/>
        <w:rPr>
          <w:rFonts w:ascii="Arial" w:hAnsi="Arial" w:cs="Arial"/>
          <w:b/>
          <w:sz w:val="16"/>
          <w:szCs w:val="16"/>
        </w:rPr>
      </w:pPr>
    </w:p>
    <w:p w:rsidR="00E5245C" w:rsidRPr="00976241" w:rsidRDefault="00E5245C" w:rsidP="00E5245C">
      <w:pPr>
        <w:rPr>
          <w:rFonts w:ascii="Arial" w:hAnsi="Arial"/>
          <w:b/>
          <w:sz w:val="16"/>
          <w:szCs w:val="16"/>
        </w:rPr>
      </w:pPr>
    </w:p>
    <w:tbl>
      <w:tblPr>
        <w:tblW w:w="8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85"/>
        <w:gridCol w:w="1985"/>
        <w:gridCol w:w="2126"/>
        <w:gridCol w:w="2323"/>
      </w:tblGrid>
      <w:tr w:rsidR="00E5245C" w:rsidRPr="00976241" w:rsidTr="00E5245C">
        <w:trPr>
          <w:trHeight w:val="1190"/>
          <w:jc w:val="center"/>
        </w:trPr>
        <w:tc>
          <w:tcPr>
            <w:tcW w:w="21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r w:rsidRPr="00976241">
              <w:rPr>
                <w:rFonts w:ascii="Arial" w:eastAsia="Times New Roman" w:hAnsi="Arial" w:cs="Arial"/>
                <w:b/>
                <w:color w:val="00000A"/>
                <w:sz w:val="16"/>
                <w:szCs w:val="16"/>
              </w:rPr>
              <w:t>Imię i nazwisko</w:t>
            </w:r>
          </w:p>
        </w:tc>
        <w:tc>
          <w:tcPr>
            <w:tcW w:w="1985" w:type="dxa"/>
            <w:vAlign w:val="center"/>
          </w:tcPr>
          <w:p w:rsidR="00E5245C" w:rsidRDefault="00E5245C" w:rsidP="00E5245C">
            <w:pPr>
              <w:pStyle w:val="Tekstpodstawowy2"/>
              <w:jc w:val="center"/>
              <w:rPr>
                <w:rFonts w:ascii="Arial" w:eastAsia="Times New Roman" w:hAnsi="Arial" w:cs="Arial"/>
                <w:b/>
                <w:color w:val="00000A"/>
                <w:sz w:val="16"/>
                <w:szCs w:val="16"/>
              </w:rPr>
            </w:pPr>
          </w:p>
          <w:p w:rsidR="00E5245C" w:rsidRDefault="00E5245C" w:rsidP="00E5245C">
            <w:pPr>
              <w:pStyle w:val="Tekstpodstawowy2"/>
              <w:jc w:val="center"/>
              <w:rPr>
                <w:rFonts w:ascii="Arial" w:eastAsia="Times New Roman" w:hAnsi="Arial" w:cs="Arial"/>
                <w:b/>
                <w:color w:val="00000A"/>
                <w:sz w:val="16"/>
                <w:szCs w:val="16"/>
              </w:rPr>
            </w:pPr>
            <w:r w:rsidRPr="00976241">
              <w:rPr>
                <w:rFonts w:ascii="Arial" w:eastAsia="Times New Roman" w:hAnsi="Arial" w:cs="Arial"/>
                <w:b/>
                <w:color w:val="00000A"/>
                <w:sz w:val="16"/>
                <w:szCs w:val="16"/>
              </w:rPr>
              <w:t>Kwalifikacje</w:t>
            </w:r>
            <w:r>
              <w:rPr>
                <w:rFonts w:ascii="Arial" w:eastAsia="Times New Roman" w:hAnsi="Arial" w:cs="Arial"/>
                <w:b/>
                <w:color w:val="00000A"/>
                <w:sz w:val="16"/>
                <w:szCs w:val="16"/>
              </w:rPr>
              <w:t>/</w:t>
            </w:r>
            <w:r>
              <w:rPr>
                <w:rFonts w:ascii="Arial" w:eastAsia="Times New Roman" w:hAnsi="Arial" w:cs="Arial"/>
                <w:b/>
                <w:color w:val="00000A"/>
                <w:sz w:val="16"/>
                <w:szCs w:val="16"/>
              </w:rPr>
              <w:br/>
              <w:t>doświadczenie</w:t>
            </w:r>
          </w:p>
          <w:p w:rsidR="00E5245C" w:rsidRPr="00976241" w:rsidRDefault="00E5245C" w:rsidP="00E5245C">
            <w:pPr>
              <w:pStyle w:val="Tekstpodstawowy2"/>
              <w:jc w:val="center"/>
              <w:rPr>
                <w:rFonts w:ascii="Arial" w:eastAsia="Times New Roman" w:hAnsi="Arial" w:cs="Arial"/>
                <w:b/>
                <w:color w:val="00000A"/>
                <w:sz w:val="16"/>
                <w:szCs w:val="16"/>
              </w:rPr>
            </w:pPr>
          </w:p>
        </w:tc>
        <w:tc>
          <w:tcPr>
            <w:tcW w:w="2126" w:type="dxa"/>
          </w:tcPr>
          <w:p w:rsidR="00E5245C" w:rsidRDefault="00E5245C" w:rsidP="00E5245C">
            <w:pPr>
              <w:pStyle w:val="Tekstpodstawowy2"/>
              <w:spacing w:line="360" w:lineRule="auto"/>
              <w:jc w:val="center"/>
              <w:rPr>
                <w:rFonts w:ascii="Arial" w:eastAsia="Times New Roman" w:hAnsi="Arial" w:cs="Arial"/>
                <w:b/>
                <w:color w:val="00000A"/>
                <w:sz w:val="16"/>
                <w:szCs w:val="16"/>
              </w:rPr>
            </w:pPr>
          </w:p>
          <w:p w:rsidR="00E5245C" w:rsidRPr="001E0419" w:rsidRDefault="00E5245C" w:rsidP="00E5245C">
            <w:pPr>
              <w:pStyle w:val="Tekstpodstawowy2"/>
              <w:spacing w:line="360" w:lineRule="auto"/>
              <w:jc w:val="center"/>
              <w:rPr>
                <w:rFonts w:ascii="Arial" w:eastAsia="Times New Roman" w:hAnsi="Arial" w:cs="Arial"/>
                <w:b/>
                <w:color w:val="00000A"/>
                <w:sz w:val="16"/>
                <w:szCs w:val="16"/>
              </w:rPr>
            </w:pPr>
            <w:r w:rsidRPr="001E0419">
              <w:rPr>
                <w:rFonts w:ascii="Arial" w:eastAsia="Times New Roman" w:hAnsi="Arial" w:cs="Arial"/>
                <w:b/>
                <w:color w:val="00000A"/>
                <w:sz w:val="16"/>
                <w:szCs w:val="16"/>
              </w:rPr>
              <w:t xml:space="preserve">Zakres czynności wykonywanych </w:t>
            </w:r>
            <w:r w:rsidRPr="001E0419">
              <w:rPr>
                <w:rFonts w:ascii="Arial" w:eastAsia="Times New Roman" w:hAnsi="Arial" w:cs="Arial"/>
                <w:b/>
                <w:color w:val="00000A"/>
                <w:sz w:val="16"/>
                <w:szCs w:val="16"/>
              </w:rPr>
              <w:br/>
              <w:t>w zamówieniu</w:t>
            </w:r>
          </w:p>
        </w:tc>
        <w:tc>
          <w:tcPr>
            <w:tcW w:w="2323" w:type="dxa"/>
            <w:vAlign w:val="center"/>
          </w:tcPr>
          <w:p w:rsidR="00E5245C" w:rsidRPr="00976241" w:rsidRDefault="00E5245C" w:rsidP="00E5245C">
            <w:pPr>
              <w:pStyle w:val="Tekstpodstawowy2"/>
              <w:spacing w:line="360" w:lineRule="auto"/>
              <w:jc w:val="center"/>
              <w:rPr>
                <w:rFonts w:ascii="Arial" w:eastAsia="Times New Roman" w:hAnsi="Arial" w:cs="Arial"/>
                <w:b/>
                <w:color w:val="00000A"/>
                <w:sz w:val="16"/>
                <w:szCs w:val="16"/>
              </w:rPr>
            </w:pPr>
            <w:r w:rsidRPr="00976241">
              <w:rPr>
                <w:rFonts w:ascii="Arial" w:eastAsia="Times New Roman" w:hAnsi="Arial" w:cs="Arial"/>
                <w:b/>
                <w:color w:val="00000A"/>
                <w:sz w:val="16"/>
                <w:szCs w:val="16"/>
              </w:rPr>
              <w:t>Informacja o podstawie do dysponowania osobą</w:t>
            </w:r>
          </w:p>
        </w:tc>
      </w:tr>
      <w:tr w:rsidR="00E5245C" w:rsidRPr="00976241" w:rsidTr="00E5245C">
        <w:trPr>
          <w:trHeight w:val="626"/>
          <w:jc w:val="center"/>
        </w:trPr>
        <w:tc>
          <w:tcPr>
            <w:tcW w:w="21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19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2126" w:type="dxa"/>
          </w:tcPr>
          <w:p w:rsidR="00E5245C" w:rsidRPr="00976241" w:rsidRDefault="00E5245C" w:rsidP="00E5245C">
            <w:pPr>
              <w:pStyle w:val="Tekstpodstawowy2"/>
              <w:jc w:val="center"/>
              <w:rPr>
                <w:rFonts w:ascii="Arial" w:eastAsia="Times New Roman" w:hAnsi="Arial" w:cs="Arial"/>
                <w:b/>
                <w:color w:val="00000A"/>
                <w:sz w:val="16"/>
                <w:szCs w:val="16"/>
              </w:rPr>
            </w:pPr>
          </w:p>
        </w:tc>
        <w:tc>
          <w:tcPr>
            <w:tcW w:w="2323" w:type="dxa"/>
          </w:tcPr>
          <w:p w:rsidR="00E5245C" w:rsidRPr="00976241" w:rsidRDefault="00E5245C" w:rsidP="00E5245C">
            <w:pPr>
              <w:pStyle w:val="Tekstpodstawowy2"/>
              <w:jc w:val="center"/>
              <w:rPr>
                <w:rFonts w:ascii="Arial" w:eastAsia="Times New Roman" w:hAnsi="Arial" w:cs="Arial"/>
                <w:b/>
                <w:color w:val="00000A"/>
                <w:sz w:val="16"/>
                <w:szCs w:val="16"/>
              </w:rPr>
            </w:pPr>
          </w:p>
        </w:tc>
      </w:tr>
      <w:tr w:rsidR="00E5245C" w:rsidRPr="00976241" w:rsidTr="00E5245C">
        <w:trPr>
          <w:trHeight w:val="626"/>
          <w:jc w:val="center"/>
        </w:trPr>
        <w:tc>
          <w:tcPr>
            <w:tcW w:w="21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19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2126" w:type="dxa"/>
          </w:tcPr>
          <w:p w:rsidR="00E5245C" w:rsidRPr="00976241" w:rsidRDefault="00E5245C" w:rsidP="00E5245C">
            <w:pPr>
              <w:pStyle w:val="Tekstpodstawowy2"/>
              <w:jc w:val="center"/>
              <w:rPr>
                <w:rFonts w:ascii="Arial" w:eastAsia="Times New Roman" w:hAnsi="Arial" w:cs="Arial"/>
                <w:b/>
                <w:color w:val="00000A"/>
                <w:sz w:val="16"/>
                <w:szCs w:val="16"/>
              </w:rPr>
            </w:pPr>
          </w:p>
        </w:tc>
        <w:tc>
          <w:tcPr>
            <w:tcW w:w="2323" w:type="dxa"/>
          </w:tcPr>
          <w:p w:rsidR="00E5245C" w:rsidRPr="00976241" w:rsidRDefault="00E5245C" w:rsidP="00E5245C">
            <w:pPr>
              <w:pStyle w:val="Tekstpodstawowy2"/>
              <w:jc w:val="center"/>
              <w:rPr>
                <w:rFonts w:ascii="Arial" w:eastAsia="Times New Roman" w:hAnsi="Arial" w:cs="Arial"/>
                <w:b/>
                <w:color w:val="00000A"/>
                <w:sz w:val="16"/>
                <w:szCs w:val="16"/>
              </w:rPr>
            </w:pPr>
          </w:p>
        </w:tc>
      </w:tr>
      <w:tr w:rsidR="00E5245C" w:rsidRPr="00976241" w:rsidTr="00E5245C">
        <w:trPr>
          <w:trHeight w:val="626"/>
          <w:jc w:val="center"/>
        </w:trPr>
        <w:tc>
          <w:tcPr>
            <w:tcW w:w="21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19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2126" w:type="dxa"/>
          </w:tcPr>
          <w:p w:rsidR="00E5245C" w:rsidRPr="00976241" w:rsidRDefault="00E5245C" w:rsidP="00E5245C">
            <w:pPr>
              <w:pStyle w:val="Tekstpodstawowy2"/>
              <w:jc w:val="center"/>
              <w:rPr>
                <w:rFonts w:ascii="Arial" w:eastAsia="Times New Roman" w:hAnsi="Arial" w:cs="Arial"/>
                <w:b/>
                <w:color w:val="00000A"/>
                <w:sz w:val="16"/>
                <w:szCs w:val="16"/>
              </w:rPr>
            </w:pPr>
          </w:p>
        </w:tc>
        <w:tc>
          <w:tcPr>
            <w:tcW w:w="2323" w:type="dxa"/>
          </w:tcPr>
          <w:p w:rsidR="00E5245C" w:rsidRPr="00976241" w:rsidRDefault="00E5245C" w:rsidP="00E5245C">
            <w:pPr>
              <w:pStyle w:val="Tekstpodstawowy2"/>
              <w:jc w:val="center"/>
              <w:rPr>
                <w:rFonts w:ascii="Arial" w:eastAsia="Times New Roman" w:hAnsi="Arial" w:cs="Arial"/>
                <w:b/>
                <w:color w:val="00000A"/>
                <w:sz w:val="16"/>
                <w:szCs w:val="16"/>
              </w:rPr>
            </w:pPr>
          </w:p>
        </w:tc>
      </w:tr>
      <w:tr w:rsidR="00E5245C" w:rsidRPr="00976241" w:rsidTr="00E5245C">
        <w:trPr>
          <w:trHeight w:val="626"/>
          <w:jc w:val="center"/>
        </w:trPr>
        <w:tc>
          <w:tcPr>
            <w:tcW w:w="21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19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2126" w:type="dxa"/>
          </w:tcPr>
          <w:p w:rsidR="00E5245C" w:rsidRPr="00976241" w:rsidRDefault="00E5245C" w:rsidP="00E5245C">
            <w:pPr>
              <w:pStyle w:val="Tekstpodstawowy2"/>
              <w:jc w:val="center"/>
              <w:rPr>
                <w:rFonts w:ascii="Arial" w:eastAsia="Times New Roman" w:hAnsi="Arial" w:cs="Arial"/>
                <w:b/>
                <w:color w:val="00000A"/>
                <w:sz w:val="16"/>
                <w:szCs w:val="16"/>
              </w:rPr>
            </w:pPr>
          </w:p>
        </w:tc>
        <w:tc>
          <w:tcPr>
            <w:tcW w:w="2323" w:type="dxa"/>
          </w:tcPr>
          <w:p w:rsidR="00E5245C" w:rsidRPr="00976241" w:rsidRDefault="00E5245C" w:rsidP="00E5245C">
            <w:pPr>
              <w:pStyle w:val="Tekstpodstawowy2"/>
              <w:jc w:val="center"/>
              <w:rPr>
                <w:rFonts w:ascii="Arial" w:eastAsia="Times New Roman" w:hAnsi="Arial" w:cs="Arial"/>
                <w:b/>
                <w:color w:val="00000A"/>
                <w:sz w:val="16"/>
                <w:szCs w:val="16"/>
              </w:rPr>
            </w:pPr>
          </w:p>
        </w:tc>
      </w:tr>
      <w:tr w:rsidR="00E5245C" w:rsidRPr="00976241" w:rsidTr="00E5245C">
        <w:trPr>
          <w:trHeight w:val="626"/>
          <w:jc w:val="center"/>
        </w:trPr>
        <w:tc>
          <w:tcPr>
            <w:tcW w:w="21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19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2126" w:type="dxa"/>
          </w:tcPr>
          <w:p w:rsidR="00E5245C" w:rsidRPr="00976241" w:rsidRDefault="00E5245C" w:rsidP="00E5245C">
            <w:pPr>
              <w:pStyle w:val="Tekstpodstawowy2"/>
              <w:jc w:val="center"/>
              <w:rPr>
                <w:rFonts w:ascii="Arial" w:eastAsia="Times New Roman" w:hAnsi="Arial" w:cs="Arial"/>
                <w:b/>
                <w:color w:val="00000A"/>
                <w:sz w:val="16"/>
                <w:szCs w:val="16"/>
              </w:rPr>
            </w:pPr>
          </w:p>
        </w:tc>
        <w:tc>
          <w:tcPr>
            <w:tcW w:w="2323" w:type="dxa"/>
          </w:tcPr>
          <w:p w:rsidR="00E5245C" w:rsidRPr="00976241" w:rsidRDefault="00E5245C" w:rsidP="00E5245C">
            <w:pPr>
              <w:pStyle w:val="Tekstpodstawowy2"/>
              <w:jc w:val="center"/>
              <w:rPr>
                <w:rFonts w:ascii="Arial" w:eastAsia="Times New Roman" w:hAnsi="Arial" w:cs="Arial"/>
                <w:b/>
                <w:color w:val="00000A"/>
                <w:sz w:val="16"/>
                <w:szCs w:val="16"/>
              </w:rPr>
            </w:pPr>
          </w:p>
        </w:tc>
      </w:tr>
      <w:tr w:rsidR="00E5245C" w:rsidRPr="00976241" w:rsidTr="00E5245C">
        <w:trPr>
          <w:trHeight w:val="626"/>
          <w:jc w:val="center"/>
        </w:trPr>
        <w:tc>
          <w:tcPr>
            <w:tcW w:w="21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19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2126" w:type="dxa"/>
          </w:tcPr>
          <w:p w:rsidR="00E5245C" w:rsidRPr="00976241" w:rsidRDefault="00E5245C" w:rsidP="00E5245C">
            <w:pPr>
              <w:pStyle w:val="Tekstpodstawowy2"/>
              <w:jc w:val="center"/>
              <w:rPr>
                <w:rFonts w:ascii="Arial" w:eastAsia="Times New Roman" w:hAnsi="Arial" w:cs="Arial"/>
                <w:b/>
                <w:color w:val="00000A"/>
                <w:sz w:val="16"/>
                <w:szCs w:val="16"/>
              </w:rPr>
            </w:pPr>
          </w:p>
        </w:tc>
        <w:tc>
          <w:tcPr>
            <w:tcW w:w="2323" w:type="dxa"/>
          </w:tcPr>
          <w:p w:rsidR="00E5245C" w:rsidRPr="00976241" w:rsidRDefault="00E5245C" w:rsidP="00E5245C">
            <w:pPr>
              <w:pStyle w:val="Tekstpodstawowy2"/>
              <w:jc w:val="center"/>
              <w:rPr>
                <w:rFonts w:ascii="Arial" w:eastAsia="Times New Roman" w:hAnsi="Arial" w:cs="Arial"/>
                <w:b/>
                <w:color w:val="00000A"/>
                <w:sz w:val="16"/>
                <w:szCs w:val="16"/>
              </w:rPr>
            </w:pPr>
          </w:p>
        </w:tc>
      </w:tr>
      <w:tr w:rsidR="00E5245C" w:rsidRPr="00976241" w:rsidTr="00E5245C">
        <w:trPr>
          <w:trHeight w:val="626"/>
          <w:jc w:val="center"/>
        </w:trPr>
        <w:tc>
          <w:tcPr>
            <w:tcW w:w="21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19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2126" w:type="dxa"/>
          </w:tcPr>
          <w:p w:rsidR="00E5245C" w:rsidRPr="00976241" w:rsidRDefault="00E5245C" w:rsidP="00E5245C">
            <w:pPr>
              <w:pStyle w:val="Tekstpodstawowy2"/>
              <w:jc w:val="center"/>
              <w:rPr>
                <w:rFonts w:ascii="Arial" w:eastAsia="Times New Roman" w:hAnsi="Arial" w:cs="Arial"/>
                <w:b/>
                <w:color w:val="00000A"/>
                <w:sz w:val="16"/>
                <w:szCs w:val="16"/>
              </w:rPr>
            </w:pPr>
          </w:p>
        </w:tc>
        <w:tc>
          <w:tcPr>
            <w:tcW w:w="2323" w:type="dxa"/>
          </w:tcPr>
          <w:p w:rsidR="00E5245C" w:rsidRPr="00976241" w:rsidRDefault="00E5245C" w:rsidP="00E5245C">
            <w:pPr>
              <w:pStyle w:val="Tekstpodstawowy2"/>
              <w:jc w:val="center"/>
              <w:rPr>
                <w:rFonts w:ascii="Arial" w:eastAsia="Times New Roman" w:hAnsi="Arial" w:cs="Arial"/>
                <w:b/>
                <w:color w:val="00000A"/>
                <w:sz w:val="16"/>
                <w:szCs w:val="16"/>
              </w:rPr>
            </w:pPr>
          </w:p>
        </w:tc>
      </w:tr>
      <w:tr w:rsidR="00E5245C" w:rsidRPr="00976241" w:rsidTr="00E5245C">
        <w:trPr>
          <w:trHeight w:val="626"/>
          <w:jc w:val="center"/>
        </w:trPr>
        <w:tc>
          <w:tcPr>
            <w:tcW w:w="21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1985" w:type="dxa"/>
            <w:vAlign w:val="center"/>
          </w:tcPr>
          <w:p w:rsidR="00E5245C" w:rsidRPr="00976241" w:rsidRDefault="00E5245C" w:rsidP="00E5245C">
            <w:pPr>
              <w:pStyle w:val="Tekstpodstawowy2"/>
              <w:jc w:val="center"/>
              <w:rPr>
                <w:rFonts w:ascii="Arial" w:eastAsia="Times New Roman" w:hAnsi="Arial" w:cs="Arial"/>
                <w:b/>
                <w:color w:val="00000A"/>
                <w:sz w:val="16"/>
                <w:szCs w:val="16"/>
              </w:rPr>
            </w:pPr>
          </w:p>
        </w:tc>
        <w:tc>
          <w:tcPr>
            <w:tcW w:w="2126" w:type="dxa"/>
          </w:tcPr>
          <w:p w:rsidR="00E5245C" w:rsidRPr="00976241" w:rsidRDefault="00E5245C" w:rsidP="00E5245C">
            <w:pPr>
              <w:pStyle w:val="Tekstpodstawowy2"/>
              <w:jc w:val="center"/>
              <w:rPr>
                <w:rFonts w:ascii="Arial" w:eastAsia="Times New Roman" w:hAnsi="Arial" w:cs="Arial"/>
                <w:b/>
                <w:color w:val="00000A"/>
                <w:sz w:val="16"/>
                <w:szCs w:val="16"/>
              </w:rPr>
            </w:pPr>
          </w:p>
        </w:tc>
        <w:tc>
          <w:tcPr>
            <w:tcW w:w="2323" w:type="dxa"/>
          </w:tcPr>
          <w:p w:rsidR="00E5245C" w:rsidRPr="00976241" w:rsidRDefault="00E5245C" w:rsidP="00E5245C">
            <w:pPr>
              <w:pStyle w:val="Tekstpodstawowy2"/>
              <w:jc w:val="center"/>
              <w:rPr>
                <w:rFonts w:ascii="Arial" w:eastAsia="Times New Roman" w:hAnsi="Arial" w:cs="Arial"/>
                <w:b/>
                <w:color w:val="00000A"/>
                <w:sz w:val="16"/>
                <w:szCs w:val="16"/>
              </w:rPr>
            </w:pPr>
          </w:p>
        </w:tc>
      </w:tr>
    </w:tbl>
    <w:p w:rsidR="00E5245C" w:rsidRPr="00976241" w:rsidRDefault="00E5245C" w:rsidP="00E5245C">
      <w:pPr>
        <w:pStyle w:val="Tekstpodstawowy2"/>
        <w:rPr>
          <w:rFonts w:ascii="Arial" w:eastAsia="Times New Roman" w:hAnsi="Arial" w:cs="Arial"/>
          <w:b/>
          <w:color w:val="00000A"/>
          <w:sz w:val="16"/>
          <w:szCs w:val="16"/>
        </w:rPr>
      </w:pPr>
    </w:p>
    <w:p w:rsidR="00E5245C" w:rsidRPr="00976241" w:rsidRDefault="00E5245C" w:rsidP="00E5245C">
      <w:pPr>
        <w:widowControl w:val="0"/>
        <w:autoSpaceDE w:val="0"/>
        <w:jc w:val="both"/>
        <w:rPr>
          <w:rFonts w:ascii="Arial" w:eastAsia="Times New Roman" w:hAnsi="Arial" w:cs="Arial"/>
          <w:b/>
          <w:color w:val="00000A"/>
          <w:sz w:val="16"/>
          <w:szCs w:val="16"/>
        </w:rPr>
      </w:pPr>
      <w:r>
        <w:rPr>
          <w:rFonts w:ascii="Arial" w:eastAsia="Times New Roman" w:hAnsi="Arial" w:cs="Arial"/>
          <w:b/>
          <w:color w:val="00000A"/>
          <w:sz w:val="16"/>
          <w:szCs w:val="16"/>
        </w:rPr>
        <w:t>Do w</w:t>
      </w:r>
      <w:r w:rsidRPr="00976241">
        <w:rPr>
          <w:rFonts w:ascii="Arial" w:eastAsia="Times New Roman" w:hAnsi="Arial" w:cs="Arial"/>
          <w:b/>
          <w:color w:val="00000A"/>
          <w:sz w:val="16"/>
          <w:szCs w:val="16"/>
        </w:rPr>
        <w:t>w</w:t>
      </w:r>
      <w:r>
        <w:rPr>
          <w:rFonts w:ascii="Arial" w:eastAsia="Times New Roman" w:hAnsi="Arial" w:cs="Arial"/>
          <w:b/>
          <w:color w:val="00000A"/>
          <w:sz w:val="16"/>
          <w:szCs w:val="16"/>
        </w:rPr>
        <w:t>.</w:t>
      </w:r>
      <w:r w:rsidRPr="00976241">
        <w:rPr>
          <w:rFonts w:ascii="Arial" w:eastAsia="Times New Roman" w:hAnsi="Arial" w:cs="Arial"/>
          <w:b/>
          <w:color w:val="00000A"/>
          <w:sz w:val="16"/>
          <w:szCs w:val="16"/>
        </w:rPr>
        <w:t xml:space="preserve"> wykazu należy dołączyć dokumenty potwierdzające kwalifikacje</w:t>
      </w:r>
      <w:r>
        <w:rPr>
          <w:rFonts w:ascii="Arial" w:eastAsia="Times New Roman" w:hAnsi="Arial" w:cs="Arial"/>
          <w:b/>
          <w:color w:val="00000A"/>
          <w:sz w:val="16"/>
          <w:szCs w:val="16"/>
        </w:rPr>
        <w:t>/doświadczenie</w:t>
      </w:r>
      <w:r w:rsidRPr="00976241">
        <w:rPr>
          <w:rFonts w:ascii="Arial" w:eastAsia="Times New Roman" w:hAnsi="Arial" w:cs="Arial"/>
          <w:b/>
          <w:color w:val="00000A"/>
          <w:sz w:val="16"/>
          <w:szCs w:val="16"/>
        </w:rPr>
        <w:t>, o których mowa w rozdz. VIII ust. 1pkt.2) lit. d)</w:t>
      </w:r>
      <w:proofErr w:type="spellStart"/>
      <w:r>
        <w:rPr>
          <w:rFonts w:ascii="Arial" w:eastAsia="Times New Roman" w:hAnsi="Arial" w:cs="Arial"/>
          <w:b/>
          <w:color w:val="00000A"/>
          <w:sz w:val="16"/>
          <w:szCs w:val="16"/>
        </w:rPr>
        <w:t>ppk</w:t>
      </w:r>
      <w:proofErr w:type="spellEnd"/>
      <w:r>
        <w:rPr>
          <w:rFonts w:ascii="Arial" w:eastAsia="Times New Roman" w:hAnsi="Arial" w:cs="Arial"/>
          <w:b/>
          <w:color w:val="00000A"/>
          <w:sz w:val="16"/>
          <w:szCs w:val="16"/>
        </w:rPr>
        <w:t xml:space="preserve">. i, ii </w:t>
      </w:r>
      <w:r w:rsidRPr="00976241">
        <w:rPr>
          <w:rFonts w:ascii="Arial" w:eastAsia="Times New Roman" w:hAnsi="Arial" w:cs="Arial"/>
          <w:b/>
          <w:color w:val="00000A"/>
          <w:sz w:val="16"/>
          <w:szCs w:val="16"/>
        </w:rPr>
        <w:t xml:space="preserve">Specyfikacji. </w:t>
      </w:r>
    </w:p>
    <w:p w:rsidR="00E5245C" w:rsidRPr="00976241" w:rsidRDefault="00E5245C" w:rsidP="00E5245C">
      <w:pPr>
        <w:spacing w:line="360" w:lineRule="auto"/>
        <w:jc w:val="center"/>
        <w:rPr>
          <w:rFonts w:ascii="Arial" w:hAnsi="Arial" w:cs="Arial"/>
          <w:b/>
          <w:bCs/>
          <w:color w:val="000000"/>
          <w:spacing w:val="-10"/>
          <w:sz w:val="16"/>
          <w:szCs w:val="16"/>
          <w:u w:val="single"/>
        </w:rPr>
      </w:pPr>
    </w:p>
    <w:p w:rsidR="00E5245C" w:rsidRPr="006D27DB" w:rsidRDefault="00E5245C" w:rsidP="006D27DB"/>
    <w:sectPr w:rsidR="00E5245C" w:rsidRPr="006D27DB" w:rsidSect="00933A83">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03E" w:rsidRDefault="009B603E">
      <w:r>
        <w:separator/>
      </w:r>
    </w:p>
  </w:endnote>
  <w:endnote w:type="continuationSeparator" w:id="1">
    <w:p w:rsidR="009B603E" w:rsidRDefault="009B60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00000000" w:usb1="500078FF" w:usb2="00000021" w:usb3="00000000" w:csb0="000001BF" w:csb1="00000000"/>
  </w:font>
  <w:font w:name="Helvetica Neue">
    <w:altName w:val="Arial"/>
    <w:charset w:val="00"/>
    <w:family w:val="auto"/>
    <w:pitch w:val="variable"/>
    <w:sig w:usb0="E50002FF" w:usb1="500079DB" w:usb2="00000010" w:usb3="00000000" w:csb0="00000001"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Czcionka tekstu podstawowego">
    <w:altName w:val="Cambria"/>
    <w:charset w:val="EE"/>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03E" w:rsidRDefault="009B603E">
    <w:pPr>
      <w:pBdr>
        <w:top w:val="nil"/>
        <w:left w:val="nil"/>
        <w:bottom w:val="nil"/>
        <w:right w:val="nil"/>
        <w:between w:val="nil"/>
      </w:pBdr>
      <w:tabs>
        <w:tab w:val="center" w:pos="4536"/>
        <w:tab w:val="right" w:pos="9072"/>
      </w:tabs>
      <w:rPr>
        <w:color w:val="000000"/>
      </w:rPr>
    </w:pPr>
  </w:p>
  <w:p w:rsidR="009B603E" w:rsidRDefault="009B603E"/>
  <w:p w:rsidR="009B603E" w:rsidRDefault="009B603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03E" w:rsidRPr="00356349" w:rsidRDefault="009B603E" w:rsidP="00660434">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Nr sprawy: </w:t>
    </w:r>
    <w:bookmarkStart w:id="7" w:name="_Hlk210375727"/>
    <w:r>
      <w:rPr>
        <w:rFonts w:ascii="Arial" w:eastAsia="Arial" w:hAnsi="Arial" w:cs="Arial"/>
        <w:color w:val="000000"/>
        <w:sz w:val="14"/>
        <w:szCs w:val="14"/>
      </w:rPr>
      <w:t>227/ZP/2025</w:t>
    </w:r>
    <w:bookmarkEnd w:id="7"/>
    <w:r w:rsidRPr="00356349">
      <w:rPr>
        <w:rFonts w:ascii="Arial" w:eastAsia="Arial" w:hAnsi="Arial" w:cs="Arial"/>
        <w:color w:val="000000"/>
        <w:sz w:val="14"/>
        <w:szCs w:val="14"/>
      </w:rPr>
      <w:tab/>
      <w:t xml:space="preserve">Strona </w:t>
    </w:r>
    <w:r w:rsidR="008C2269"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008C2269" w:rsidRPr="00356349">
      <w:rPr>
        <w:rFonts w:ascii="Arial" w:eastAsia="Arial" w:hAnsi="Arial" w:cs="Arial"/>
        <w:color w:val="000000"/>
        <w:sz w:val="14"/>
        <w:szCs w:val="14"/>
      </w:rPr>
      <w:fldChar w:fldCharType="separate"/>
    </w:r>
    <w:r w:rsidR="00BD396F">
      <w:rPr>
        <w:rFonts w:ascii="Arial" w:eastAsia="Arial" w:hAnsi="Arial" w:cs="Arial"/>
        <w:noProof/>
        <w:color w:val="000000"/>
        <w:sz w:val="14"/>
        <w:szCs w:val="14"/>
      </w:rPr>
      <w:t>7</w:t>
    </w:r>
    <w:r w:rsidR="008C2269" w:rsidRPr="00356349">
      <w:rPr>
        <w:rFonts w:ascii="Arial" w:eastAsia="Arial" w:hAnsi="Arial" w:cs="Arial"/>
        <w:color w:val="000000"/>
        <w:sz w:val="14"/>
        <w:szCs w:val="1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03E" w:rsidRPr="0052051B" w:rsidRDefault="009B603E" w:rsidP="00D10320">
    <w:pPr>
      <w:pStyle w:val="Stopka"/>
      <w:tabs>
        <w:tab w:val="clear" w:pos="4536"/>
        <w:tab w:val="clear" w:pos="9072"/>
        <w:tab w:val="left" w:pos="2310"/>
      </w:tabs>
      <w:rPr>
        <w:rFonts w:eastAsia="Arial"/>
        <w:szCs w:val="16"/>
      </w:rPr>
    </w:pPr>
    <w:r>
      <w:rPr>
        <w:rFonts w:eastAsia="Arial"/>
        <w:noProof/>
        <w:szCs w:val="16"/>
      </w:rPr>
      <w:drawing>
        <wp:anchor distT="0" distB="0" distL="114300" distR="114300" simplePos="0" relativeHeight="251660288" behindDoc="0" locked="0" layoutInCell="1" allowOverlap="1">
          <wp:simplePos x="0" y="0"/>
          <wp:positionH relativeFrom="margin">
            <wp:posOffset>-680720</wp:posOffset>
          </wp:positionH>
          <wp:positionV relativeFrom="margin">
            <wp:posOffset>8825230</wp:posOffset>
          </wp:positionV>
          <wp:extent cx="1390650" cy="866775"/>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4323" t="32579" r="29242" b="26543"/>
                  <a:stretch>
                    <a:fillRect/>
                  </a:stretch>
                </pic:blipFill>
                <pic:spPr bwMode="auto">
                  <a:xfrm>
                    <a:off x="0" y="0"/>
                    <a:ext cx="1390650" cy="866775"/>
                  </a:xfrm>
                  <a:prstGeom prst="rect">
                    <a:avLst/>
                  </a:prstGeom>
                  <a:noFill/>
                  <a:ln>
                    <a:noFill/>
                  </a:ln>
                </pic:spPr>
              </pic:pic>
            </a:graphicData>
          </a:graphic>
        </wp:anchor>
      </w:drawing>
    </w:r>
    <w:r>
      <w:rPr>
        <w:rFonts w:eastAsia="Arial"/>
        <w:noProof/>
        <w:szCs w:val="16"/>
      </w:rPr>
      <w:drawing>
        <wp:anchor distT="0" distB="0" distL="114300" distR="114300" simplePos="0" relativeHeight="251662336" behindDoc="1" locked="0" layoutInCell="1" allowOverlap="1">
          <wp:simplePos x="0" y="0"/>
          <wp:positionH relativeFrom="column">
            <wp:posOffset>1386205</wp:posOffset>
          </wp:positionH>
          <wp:positionV relativeFrom="paragraph">
            <wp:posOffset>-304800</wp:posOffset>
          </wp:positionV>
          <wp:extent cx="1481455" cy="666750"/>
          <wp:effectExtent l="19050" t="0" r="4445" b="0"/>
          <wp:wrapTight wrapText="bothSides">
            <wp:wrapPolygon edited="0">
              <wp:start x="-278" y="0"/>
              <wp:lineTo x="-278" y="20983"/>
              <wp:lineTo x="21665" y="20983"/>
              <wp:lineTo x="21665" y="0"/>
              <wp:lineTo x="-278" y="0"/>
            </wp:wrapPolygon>
          </wp:wrapTight>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1481455" cy="666750"/>
                  </a:xfrm>
                  <a:prstGeom prst="rect">
                    <a:avLst/>
                  </a:prstGeom>
                  <a:noFill/>
                  <a:ln w="9525">
                    <a:noFill/>
                    <a:miter lim="800000"/>
                    <a:headEnd/>
                    <a:tailEnd/>
                  </a:ln>
                </pic:spPr>
              </pic:pic>
            </a:graphicData>
          </a:graphic>
        </wp:anchor>
      </w:drawing>
    </w:r>
    <w:r>
      <w:rPr>
        <w:rFonts w:eastAsia="Arial"/>
        <w:noProof/>
        <w:szCs w:val="16"/>
      </w:rPr>
      <w:drawing>
        <wp:anchor distT="0" distB="0" distL="114300" distR="114300" simplePos="0" relativeHeight="251656192" behindDoc="1" locked="0" layoutInCell="1" allowOverlap="1">
          <wp:simplePos x="0" y="0"/>
          <wp:positionH relativeFrom="column">
            <wp:posOffset>2929255</wp:posOffset>
          </wp:positionH>
          <wp:positionV relativeFrom="paragraph">
            <wp:posOffset>-304800</wp:posOffset>
          </wp:positionV>
          <wp:extent cx="3105150" cy="571500"/>
          <wp:effectExtent l="1905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5150" cy="571500"/>
                  </a:xfrm>
                  <a:prstGeom prst="rect">
                    <a:avLst/>
                  </a:prstGeom>
                  <a:noFill/>
                </pic:spPr>
              </pic:pic>
            </a:graphicData>
          </a:graphic>
        </wp:anchor>
      </w:drawing>
    </w:r>
    <w:r>
      <w:rPr>
        <w:rFonts w:eastAsia="Arial"/>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03E" w:rsidRDefault="009B603E">
      <w:r>
        <w:separator/>
      </w:r>
    </w:p>
  </w:footnote>
  <w:footnote w:type="continuationSeparator" w:id="1">
    <w:p w:rsidR="009B603E" w:rsidRDefault="009B60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03E" w:rsidRDefault="009B603E">
    <w:pPr>
      <w:pBdr>
        <w:top w:val="nil"/>
        <w:left w:val="nil"/>
        <w:bottom w:val="nil"/>
        <w:right w:val="nil"/>
        <w:between w:val="nil"/>
      </w:pBdr>
      <w:tabs>
        <w:tab w:val="center" w:pos="4536"/>
        <w:tab w:val="right" w:pos="9072"/>
      </w:tabs>
      <w:rPr>
        <w:color w:val="000000"/>
      </w:rPr>
    </w:pPr>
  </w:p>
  <w:p w:rsidR="009B603E" w:rsidRDefault="009B603E"/>
  <w:p w:rsidR="009B603E" w:rsidRDefault="009B603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03E" w:rsidRDefault="009B603E"/>
  <w:p w:rsidR="009B603E" w:rsidRDefault="009B603E">
    <w:r w:rsidRPr="00864394">
      <w:rPr>
        <w:noProof/>
      </w:rPr>
      <w:drawing>
        <wp:inline distT="0" distB="0" distL="0" distR="0">
          <wp:extent cx="5760720" cy="709586"/>
          <wp:effectExtent l="1905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709586"/>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03E" w:rsidRPr="006753B0" w:rsidRDefault="009B603E" w:rsidP="006753B0">
    <w:pPr>
      <w:pStyle w:val="Nagwek"/>
    </w:pPr>
    <w:r w:rsidRPr="00864394">
      <w:rPr>
        <w:noProof/>
      </w:rPr>
      <w:drawing>
        <wp:inline distT="0" distB="0" distL="0" distR="0">
          <wp:extent cx="5760720" cy="709586"/>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60720" cy="709586"/>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nsid w:val="00000003"/>
    <w:multiLevelType w:val="multilevel"/>
    <w:tmpl w:val="00000003"/>
    <w:name w:val="WWNum22"/>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hanging="360"/>
      </w:pPr>
    </w:lvl>
    <w:lvl w:ilvl="2">
      <w:start w:val="1"/>
      <w:numFmt w:val="lowerRoman"/>
      <w:lvlText w:val="%2.%3."/>
      <w:lvlJc w:val="right"/>
      <w:pPr>
        <w:tabs>
          <w:tab w:val="num" w:pos="720"/>
        </w:tabs>
        <w:ind w:left="720" w:hanging="180"/>
      </w:pPr>
    </w:lvl>
    <w:lvl w:ilvl="3">
      <w:start w:val="1"/>
      <w:numFmt w:val="decimal"/>
      <w:lvlText w:val="%2.%3.%4."/>
      <w:lvlJc w:val="left"/>
      <w:pPr>
        <w:tabs>
          <w:tab w:val="num" w:pos="1440"/>
        </w:tabs>
        <w:ind w:left="1440" w:hanging="360"/>
      </w:pPr>
    </w:lvl>
    <w:lvl w:ilvl="4">
      <w:start w:val="1"/>
      <w:numFmt w:val="lowerLetter"/>
      <w:lvlText w:val="%2.%3.%4.%5."/>
      <w:lvlJc w:val="left"/>
      <w:pPr>
        <w:tabs>
          <w:tab w:val="num" w:pos="2160"/>
        </w:tabs>
        <w:ind w:left="2160" w:hanging="360"/>
      </w:pPr>
    </w:lvl>
    <w:lvl w:ilvl="5">
      <w:start w:val="1"/>
      <w:numFmt w:val="lowerRoman"/>
      <w:lvlText w:val="%2.%3.%4.%5.%6."/>
      <w:lvlJc w:val="right"/>
      <w:pPr>
        <w:tabs>
          <w:tab w:val="num" w:pos="2880"/>
        </w:tabs>
        <w:ind w:left="2880" w:hanging="180"/>
      </w:pPr>
    </w:lvl>
    <w:lvl w:ilvl="6">
      <w:start w:val="1"/>
      <w:numFmt w:val="decimal"/>
      <w:lvlText w:val="%2.%3.%4.%5.%6.%7."/>
      <w:lvlJc w:val="left"/>
      <w:pPr>
        <w:tabs>
          <w:tab w:val="num" w:pos="3600"/>
        </w:tabs>
        <w:ind w:left="3600" w:hanging="360"/>
      </w:pPr>
    </w:lvl>
    <w:lvl w:ilvl="7">
      <w:start w:val="1"/>
      <w:numFmt w:val="lowerLetter"/>
      <w:lvlText w:val="%2.%3.%4.%5.%6.%7.%8."/>
      <w:lvlJc w:val="left"/>
      <w:pPr>
        <w:tabs>
          <w:tab w:val="num" w:pos="4320"/>
        </w:tabs>
        <w:ind w:left="4320" w:hanging="360"/>
      </w:pPr>
    </w:lvl>
    <w:lvl w:ilvl="8">
      <w:start w:val="1"/>
      <w:numFmt w:val="lowerRoman"/>
      <w:lvlText w:val="%2.%3.%4.%5.%6.%7.%8.%9."/>
      <w:lvlJc w:val="right"/>
      <w:pPr>
        <w:tabs>
          <w:tab w:val="num" w:pos="5040"/>
        </w:tabs>
        <w:ind w:left="5040" w:hanging="180"/>
      </w:pPr>
    </w:lvl>
  </w:abstractNum>
  <w:abstractNum w:abstractNumId="2">
    <w:nsid w:val="053F7D53"/>
    <w:multiLevelType w:val="multilevel"/>
    <w:tmpl w:val="3928453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nsid w:val="055538D7"/>
    <w:multiLevelType w:val="hybridMultilevel"/>
    <w:tmpl w:val="7B54A09E"/>
    <w:lvl w:ilvl="0" w:tplc="618808F6">
      <w:start w:val="1"/>
      <w:numFmt w:val="bullet"/>
      <w:lvlText w:val=""/>
      <w:lvlJc w:val="left"/>
      <w:pPr>
        <w:tabs>
          <w:tab w:val="num" w:pos="1080"/>
        </w:tabs>
        <w:ind w:left="720" w:hanging="360"/>
      </w:pPr>
      <w:rPr>
        <w:rFonts w:ascii="Symbol" w:hAnsi="Symbol" w:hint="default"/>
      </w:rPr>
    </w:lvl>
    <w:lvl w:ilvl="1" w:tplc="20280AB6">
      <w:start w:val="1"/>
      <w:numFmt w:val="bullet"/>
      <w:lvlText w:val="o"/>
      <w:lvlJc w:val="left"/>
      <w:pPr>
        <w:tabs>
          <w:tab w:val="num" w:pos="1800"/>
        </w:tabs>
        <w:ind w:left="1440" w:hanging="360"/>
      </w:pPr>
      <w:rPr>
        <w:rFonts w:ascii="Courier New" w:hAnsi="Courier New" w:cs="Courier New" w:hint="default"/>
      </w:rPr>
    </w:lvl>
    <w:lvl w:ilvl="2" w:tplc="6ABAC206">
      <w:numFmt w:val="decimal"/>
      <w:lvlText w:val=""/>
      <w:lvlJc w:val="left"/>
    </w:lvl>
    <w:lvl w:ilvl="3" w:tplc="1204A31A">
      <w:numFmt w:val="decimal"/>
      <w:lvlText w:val=""/>
      <w:lvlJc w:val="left"/>
    </w:lvl>
    <w:lvl w:ilvl="4" w:tplc="A0C2A884">
      <w:numFmt w:val="decimal"/>
      <w:lvlText w:val=""/>
      <w:lvlJc w:val="left"/>
    </w:lvl>
    <w:lvl w:ilvl="5" w:tplc="6E6A58FC">
      <w:numFmt w:val="decimal"/>
      <w:lvlText w:val=""/>
      <w:lvlJc w:val="left"/>
    </w:lvl>
    <w:lvl w:ilvl="6" w:tplc="3C027278">
      <w:numFmt w:val="decimal"/>
      <w:lvlText w:val=""/>
      <w:lvlJc w:val="left"/>
    </w:lvl>
    <w:lvl w:ilvl="7" w:tplc="0810CB98">
      <w:numFmt w:val="decimal"/>
      <w:lvlText w:val=""/>
      <w:lvlJc w:val="left"/>
    </w:lvl>
    <w:lvl w:ilvl="8" w:tplc="10469432">
      <w:numFmt w:val="decimal"/>
      <w:lvlText w:val=""/>
      <w:lvlJc w:val="left"/>
    </w:lvl>
  </w:abstractNum>
  <w:abstractNum w:abstractNumId="4">
    <w:nsid w:val="0C0B3FFE"/>
    <w:multiLevelType w:val="multilevel"/>
    <w:tmpl w:val="CC6E518A"/>
    <w:lvl w:ilvl="0">
      <w:start w:val="1"/>
      <w:numFmt w:val="decimal"/>
      <w:lvlText w:val="%1."/>
      <w:lvlJc w:val="left"/>
      <w:pPr>
        <w:ind w:left="360" w:hanging="360"/>
      </w:pPr>
      <w:rPr>
        <w:b w:val="0"/>
        <w:bCs/>
        <w:color w:val="00000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6">
    <w:nsid w:val="11A111D7"/>
    <w:multiLevelType w:val="hybridMultilevel"/>
    <w:tmpl w:val="8D94D1F0"/>
    <w:lvl w:ilvl="0" w:tplc="D944B23E">
      <w:start w:val="1"/>
      <w:numFmt w:val="bullet"/>
      <w:lvlText w:val="−"/>
      <w:lvlJc w:val="left"/>
      <w:pPr>
        <w:ind w:left="720" w:hanging="360"/>
      </w:pPr>
      <w:rPr>
        <w:rFonts w:ascii="Times New Roman" w:hAnsi="Times New Roman"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15714441"/>
    <w:multiLevelType w:val="hybridMultilevel"/>
    <w:tmpl w:val="D75EDA06"/>
    <w:lvl w:ilvl="0" w:tplc="4556742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nsid w:val="1A5F52CB"/>
    <w:multiLevelType w:val="hybridMultilevel"/>
    <w:tmpl w:val="3E024CE2"/>
    <w:lvl w:ilvl="0" w:tplc="D944B23E">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1">
    <w:nsid w:val="1A8E01F3"/>
    <w:multiLevelType w:val="hybridMultilevel"/>
    <w:tmpl w:val="A0C075E8"/>
    <w:lvl w:ilvl="0" w:tplc="A9C8E214">
      <w:start w:val="1"/>
      <w:numFmt w:val="lowerLetter"/>
      <w:lvlText w:val="%1)"/>
      <w:lvlJc w:val="left"/>
      <w:pPr>
        <w:ind w:left="1145" w:hanging="360"/>
      </w:pPr>
      <w:rPr>
        <w:rFonts w:hint="default"/>
        <w:b w:val="0"/>
        <w:bCs/>
      </w:rPr>
    </w:lvl>
    <w:lvl w:ilvl="1" w:tplc="04150019" w:tentative="1">
      <w:start w:val="1"/>
      <w:numFmt w:val="lowerLetter"/>
      <w:lvlText w:val="%2."/>
      <w:lvlJc w:val="left"/>
      <w:pPr>
        <w:ind w:left="1865" w:hanging="360"/>
      </w:pPr>
    </w:lvl>
    <w:lvl w:ilvl="2" w:tplc="0415001B">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nsid w:val="1EEF7456"/>
    <w:multiLevelType w:val="hybridMultilevel"/>
    <w:tmpl w:val="90C8E1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nsid w:val="207966F5"/>
    <w:multiLevelType w:val="hybridMultilevel"/>
    <w:tmpl w:val="F8822772"/>
    <w:lvl w:ilvl="0" w:tplc="BBBA50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E357B4"/>
    <w:multiLevelType w:val="hybridMultilevel"/>
    <w:tmpl w:val="F244D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3424392"/>
    <w:multiLevelType w:val="multilevel"/>
    <w:tmpl w:val="1CFEB422"/>
    <w:lvl w:ilvl="0">
      <w:start w:val="2"/>
      <w:numFmt w:val="decimal"/>
      <w:lvlText w:val="%1."/>
      <w:lvlJc w:val="left"/>
      <w:pPr>
        <w:tabs>
          <w:tab w:val="num" w:pos="0"/>
        </w:tabs>
        <w:ind w:left="502" w:hanging="360"/>
      </w:pPr>
      <w:rPr>
        <w:color w:val="000000"/>
        <w:position w:val="0"/>
        <w:sz w:val="16"/>
        <w:szCs w:val="16"/>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2"/>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16">
    <w:nsid w:val="24074E96"/>
    <w:multiLevelType w:val="hybridMultilevel"/>
    <w:tmpl w:val="44D27E4C"/>
    <w:lvl w:ilvl="0" w:tplc="70E8D28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8">
    <w:nsid w:val="24EE0748"/>
    <w:multiLevelType w:val="hybridMultilevel"/>
    <w:tmpl w:val="8C6A5B76"/>
    <w:numStyleLink w:val="Zaimportowanystyl26"/>
  </w:abstractNum>
  <w:abstractNum w:abstractNumId="19">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88832C9"/>
    <w:multiLevelType w:val="multilevel"/>
    <w:tmpl w:val="007291D8"/>
    <w:lvl w:ilvl="0">
      <w:start w:val="1"/>
      <w:numFmt w:val="decimal"/>
      <w:lvlText w:val="%1)"/>
      <w:lvlJc w:val="left"/>
      <w:pPr>
        <w:ind w:left="717" w:hanging="360"/>
      </w:pPr>
      <w:rPr>
        <w:vertAlign w:val="baseline"/>
      </w:rPr>
    </w:lvl>
    <w:lvl w:ilvl="1">
      <w:start w:val="1"/>
      <w:numFmt w:val="lowerLetter"/>
      <w:lvlText w:val="%2."/>
      <w:lvlJc w:val="left"/>
      <w:pPr>
        <w:ind w:left="1437" w:hanging="360"/>
      </w:pPr>
      <w:rPr>
        <w:vertAlign w:val="baseline"/>
      </w:rPr>
    </w:lvl>
    <w:lvl w:ilvl="2">
      <w:start w:val="1"/>
      <w:numFmt w:val="lowerRoman"/>
      <w:lvlText w:val="%3."/>
      <w:lvlJc w:val="right"/>
      <w:pPr>
        <w:ind w:left="2157" w:hanging="180"/>
      </w:pPr>
      <w:rPr>
        <w:vertAlign w:val="baseline"/>
      </w:rPr>
    </w:lvl>
    <w:lvl w:ilvl="3">
      <w:start w:val="1"/>
      <w:numFmt w:val="decimal"/>
      <w:lvlText w:val="%4."/>
      <w:lvlJc w:val="left"/>
      <w:pPr>
        <w:ind w:left="2877" w:hanging="360"/>
      </w:pPr>
      <w:rPr>
        <w:vertAlign w:val="baseline"/>
      </w:rPr>
    </w:lvl>
    <w:lvl w:ilvl="4">
      <w:start w:val="1"/>
      <w:numFmt w:val="lowerLetter"/>
      <w:lvlText w:val="%5."/>
      <w:lvlJc w:val="left"/>
      <w:pPr>
        <w:ind w:left="3597" w:hanging="360"/>
      </w:pPr>
      <w:rPr>
        <w:vertAlign w:val="baseline"/>
      </w:rPr>
    </w:lvl>
    <w:lvl w:ilvl="5">
      <w:start w:val="1"/>
      <w:numFmt w:val="lowerRoman"/>
      <w:lvlText w:val="%6."/>
      <w:lvlJc w:val="right"/>
      <w:pPr>
        <w:ind w:left="4317" w:hanging="180"/>
      </w:pPr>
      <w:rPr>
        <w:vertAlign w:val="baseline"/>
      </w:rPr>
    </w:lvl>
    <w:lvl w:ilvl="6">
      <w:start w:val="1"/>
      <w:numFmt w:val="decimal"/>
      <w:lvlText w:val="%7."/>
      <w:lvlJc w:val="left"/>
      <w:pPr>
        <w:ind w:left="5037" w:hanging="360"/>
      </w:pPr>
      <w:rPr>
        <w:vertAlign w:val="baseline"/>
      </w:rPr>
    </w:lvl>
    <w:lvl w:ilvl="7">
      <w:start w:val="1"/>
      <w:numFmt w:val="lowerLetter"/>
      <w:lvlText w:val="%8."/>
      <w:lvlJc w:val="left"/>
      <w:pPr>
        <w:ind w:left="5757" w:hanging="360"/>
      </w:pPr>
      <w:rPr>
        <w:vertAlign w:val="baseline"/>
      </w:rPr>
    </w:lvl>
    <w:lvl w:ilvl="8">
      <w:start w:val="1"/>
      <w:numFmt w:val="lowerRoman"/>
      <w:lvlText w:val="%9."/>
      <w:lvlJc w:val="right"/>
      <w:pPr>
        <w:ind w:left="6477" w:hanging="180"/>
      </w:pPr>
      <w:rPr>
        <w:vertAlign w:val="baseline"/>
      </w:rPr>
    </w:lvl>
  </w:abstractNum>
  <w:abstractNum w:abstractNumId="22">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nsid w:val="29A31004"/>
    <w:multiLevelType w:val="hybridMultilevel"/>
    <w:tmpl w:val="9666563C"/>
    <w:lvl w:ilvl="0" w:tplc="04150017">
      <w:start w:val="1"/>
      <w:numFmt w:val="lowerLetter"/>
      <w:lvlText w:val="%1)"/>
      <w:lvlJc w:val="left"/>
      <w:pPr>
        <w:ind w:left="1211"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nsid w:val="2FE23BBD"/>
    <w:multiLevelType w:val="multilevel"/>
    <w:tmpl w:val="2196DD1C"/>
    <w:lvl w:ilvl="0">
      <w:start w:val="1"/>
      <w:numFmt w:val="decimal"/>
      <w:lvlText w:val="%1."/>
      <w:lvlJc w:val="left"/>
      <w:pPr>
        <w:ind w:left="360" w:hanging="360"/>
      </w:pPr>
      <w:rPr>
        <w:rFonts w:ascii="Arial" w:eastAsia="Arial" w:hAnsi="Arial" w:cs="Arial"/>
        <w:b w:val="0"/>
        <w:bCs/>
        <w:i w:val="0"/>
        <w:iCs/>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25">
    <w:nsid w:val="308E0381"/>
    <w:multiLevelType w:val="hybridMultilevel"/>
    <w:tmpl w:val="54D040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30638AE"/>
    <w:multiLevelType w:val="hybridMultilevel"/>
    <w:tmpl w:val="D722DDBA"/>
    <w:lvl w:ilvl="0" w:tplc="CC103792">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7">
    <w:nsid w:val="351074A2"/>
    <w:multiLevelType w:val="multilevel"/>
    <w:tmpl w:val="6BB8D7BE"/>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nsid w:val="398263A7"/>
    <w:multiLevelType w:val="multilevel"/>
    <w:tmpl w:val="ADB44D84"/>
    <w:lvl w:ilvl="0">
      <w:start w:val="1"/>
      <w:numFmt w:val="lowerLetter"/>
      <w:lvlText w:val="%1)"/>
      <w:lvlJc w:val="left"/>
      <w:pPr>
        <w:ind w:left="-2622" w:hanging="360"/>
      </w:pPr>
      <w:rPr>
        <w:vertAlign w:val="baseline"/>
      </w:rPr>
    </w:lvl>
    <w:lvl w:ilvl="1">
      <w:start w:val="1"/>
      <w:numFmt w:val="lowerLetter"/>
      <w:lvlText w:val="%2."/>
      <w:lvlJc w:val="left"/>
      <w:pPr>
        <w:ind w:left="-1902" w:hanging="360"/>
      </w:pPr>
      <w:rPr>
        <w:vertAlign w:val="baseline"/>
      </w:rPr>
    </w:lvl>
    <w:lvl w:ilvl="2">
      <w:start w:val="1"/>
      <w:numFmt w:val="lowerRoman"/>
      <w:lvlText w:val="%3."/>
      <w:lvlJc w:val="right"/>
      <w:pPr>
        <w:ind w:left="-1182" w:hanging="180"/>
      </w:pPr>
      <w:rPr>
        <w:vertAlign w:val="baseline"/>
      </w:rPr>
    </w:lvl>
    <w:lvl w:ilvl="3">
      <w:start w:val="1"/>
      <w:numFmt w:val="decimal"/>
      <w:lvlText w:val="%4."/>
      <w:lvlJc w:val="left"/>
      <w:pPr>
        <w:ind w:left="-462" w:hanging="360"/>
      </w:pPr>
      <w:rPr>
        <w:vertAlign w:val="baseline"/>
      </w:rPr>
    </w:lvl>
    <w:lvl w:ilvl="4">
      <w:start w:val="1"/>
      <w:numFmt w:val="lowerLetter"/>
      <w:lvlText w:val="%5."/>
      <w:lvlJc w:val="left"/>
      <w:pPr>
        <w:ind w:left="258" w:hanging="360"/>
      </w:pPr>
      <w:rPr>
        <w:vertAlign w:val="baseline"/>
      </w:rPr>
    </w:lvl>
    <w:lvl w:ilvl="5">
      <w:start w:val="1"/>
      <w:numFmt w:val="decimal"/>
      <w:lvlText w:val="%6."/>
      <w:lvlJc w:val="left"/>
      <w:pPr>
        <w:ind w:left="1158" w:hanging="360"/>
      </w:pPr>
    </w:lvl>
    <w:lvl w:ilvl="6">
      <w:start w:val="1"/>
      <w:numFmt w:val="decimal"/>
      <w:lvlText w:val="%7."/>
      <w:lvlJc w:val="left"/>
      <w:pPr>
        <w:ind w:left="1698" w:hanging="360"/>
      </w:pPr>
      <w:rPr>
        <w:vertAlign w:val="baseline"/>
      </w:rPr>
    </w:lvl>
    <w:lvl w:ilvl="7">
      <w:start w:val="1"/>
      <w:numFmt w:val="lowerLetter"/>
      <w:lvlText w:val="%8."/>
      <w:lvlJc w:val="left"/>
      <w:pPr>
        <w:ind w:left="2418" w:hanging="360"/>
      </w:pPr>
      <w:rPr>
        <w:vertAlign w:val="baseline"/>
      </w:rPr>
    </w:lvl>
    <w:lvl w:ilvl="8">
      <w:start w:val="1"/>
      <w:numFmt w:val="lowerRoman"/>
      <w:lvlText w:val="%9."/>
      <w:lvlJc w:val="right"/>
      <w:pPr>
        <w:ind w:left="3138" w:hanging="180"/>
      </w:pPr>
      <w:rPr>
        <w:vertAlign w:val="baseline"/>
      </w:rPr>
    </w:lvl>
  </w:abstractNum>
  <w:abstractNum w:abstractNumId="29">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31">
    <w:nsid w:val="3FF96D43"/>
    <w:multiLevelType w:val="hybridMultilevel"/>
    <w:tmpl w:val="D18EC5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0EB304B"/>
    <w:multiLevelType w:val="multilevel"/>
    <w:tmpl w:val="D5080E10"/>
    <w:lvl w:ilvl="0">
      <w:start w:val="1"/>
      <w:numFmt w:val="bullet"/>
      <w:lvlText w:val="➢"/>
      <w:lvlJc w:val="left"/>
      <w:pPr>
        <w:tabs>
          <w:tab w:val="num" w:pos="0"/>
        </w:tabs>
        <w:ind w:left="720" w:hanging="360"/>
      </w:pPr>
      <w:rPr>
        <w:rFonts w:ascii="Arimo" w:hAnsi="Arimo" w:cs="Arimo" w:hint="default"/>
        <w:b w:val="0"/>
        <w:i w:val="0"/>
        <w:caps w:val="0"/>
        <w:smallCaps w:val="0"/>
        <w:strike w:val="0"/>
        <w:dstrike w:val="0"/>
        <w:color w:val="000000"/>
        <w:position w:val="0"/>
        <w:sz w:val="22"/>
        <w:vertAlign w:val="baseline"/>
      </w:rPr>
    </w:lvl>
    <w:lvl w:ilvl="1">
      <w:start w:val="1"/>
      <w:numFmt w:val="bullet"/>
      <w:lvlText w:val="o"/>
      <w:lvlJc w:val="left"/>
      <w:pPr>
        <w:tabs>
          <w:tab w:val="num" w:pos="0"/>
        </w:tabs>
        <w:ind w:left="1440" w:hanging="360"/>
      </w:pPr>
      <w:rPr>
        <w:rFonts w:ascii="Helvetica Neue" w:hAnsi="Helvetica Neue" w:cs="Helvetica Neue" w:hint="default"/>
        <w:b w:val="0"/>
        <w:i w:val="0"/>
        <w:caps w:val="0"/>
        <w:smallCaps w:val="0"/>
        <w:strike w:val="0"/>
        <w:dstrike w:val="0"/>
        <w:color w:val="000000"/>
        <w:position w:val="0"/>
        <w:sz w:val="22"/>
        <w:vertAlign w:val="baseline"/>
      </w:rPr>
    </w:lvl>
    <w:lvl w:ilvl="2">
      <w:start w:val="1"/>
      <w:numFmt w:val="bullet"/>
      <w:lvlText w:val="▪"/>
      <w:lvlJc w:val="left"/>
      <w:pPr>
        <w:tabs>
          <w:tab w:val="num" w:pos="0"/>
        </w:tabs>
        <w:ind w:left="2160" w:hanging="360"/>
      </w:pPr>
      <w:rPr>
        <w:rFonts w:ascii="Arimo" w:hAnsi="Arimo" w:cs="Arimo" w:hint="default"/>
        <w:b w:val="0"/>
        <w:i w:val="0"/>
        <w:caps w:val="0"/>
        <w:smallCaps w:val="0"/>
        <w:strike w:val="0"/>
        <w:dstrike w:val="0"/>
        <w:color w:val="000000"/>
        <w:position w:val="0"/>
        <w:sz w:val="22"/>
        <w:vertAlign w:val="baseline"/>
      </w:rPr>
    </w:lvl>
    <w:lvl w:ilvl="3">
      <w:start w:val="1"/>
      <w:numFmt w:val="bullet"/>
      <w:lvlText w:val="●"/>
      <w:lvlJc w:val="left"/>
      <w:pPr>
        <w:tabs>
          <w:tab w:val="num" w:pos="0"/>
        </w:tabs>
        <w:ind w:left="2880" w:hanging="360"/>
      </w:pPr>
      <w:rPr>
        <w:rFonts w:ascii="Helvetica Neue" w:hAnsi="Helvetica Neue" w:cs="Helvetica Neue" w:hint="default"/>
        <w:b w:val="0"/>
        <w:i w:val="0"/>
        <w:caps w:val="0"/>
        <w:smallCaps w:val="0"/>
        <w:strike w:val="0"/>
        <w:dstrike w:val="0"/>
        <w:color w:val="000000"/>
        <w:position w:val="0"/>
        <w:sz w:val="22"/>
        <w:vertAlign w:val="baseline"/>
      </w:rPr>
    </w:lvl>
    <w:lvl w:ilvl="4">
      <w:start w:val="1"/>
      <w:numFmt w:val="bullet"/>
      <w:lvlText w:val="o"/>
      <w:lvlJc w:val="left"/>
      <w:pPr>
        <w:tabs>
          <w:tab w:val="num" w:pos="0"/>
        </w:tabs>
        <w:ind w:left="3600" w:hanging="360"/>
      </w:pPr>
      <w:rPr>
        <w:rFonts w:ascii="Helvetica Neue" w:hAnsi="Helvetica Neue" w:cs="Helvetica Neue" w:hint="default"/>
        <w:b w:val="0"/>
        <w:i w:val="0"/>
        <w:caps w:val="0"/>
        <w:smallCaps w:val="0"/>
        <w:strike w:val="0"/>
        <w:dstrike w:val="0"/>
        <w:color w:val="000000"/>
        <w:position w:val="0"/>
        <w:sz w:val="22"/>
        <w:vertAlign w:val="baseline"/>
      </w:rPr>
    </w:lvl>
    <w:lvl w:ilvl="5">
      <w:start w:val="1"/>
      <w:numFmt w:val="bullet"/>
      <w:lvlText w:val="▪"/>
      <w:lvlJc w:val="left"/>
      <w:pPr>
        <w:tabs>
          <w:tab w:val="num" w:pos="0"/>
        </w:tabs>
        <w:ind w:left="4320" w:hanging="360"/>
      </w:pPr>
      <w:rPr>
        <w:rFonts w:ascii="Arimo" w:hAnsi="Arimo" w:cs="Arimo" w:hint="default"/>
        <w:b w:val="0"/>
        <w:i w:val="0"/>
        <w:caps w:val="0"/>
        <w:smallCaps w:val="0"/>
        <w:strike w:val="0"/>
        <w:dstrike w:val="0"/>
        <w:color w:val="000000"/>
        <w:position w:val="0"/>
        <w:sz w:val="22"/>
        <w:vertAlign w:val="baseline"/>
      </w:rPr>
    </w:lvl>
    <w:lvl w:ilvl="6">
      <w:start w:val="1"/>
      <w:numFmt w:val="bullet"/>
      <w:lvlText w:val="●"/>
      <w:lvlJc w:val="left"/>
      <w:pPr>
        <w:tabs>
          <w:tab w:val="num" w:pos="0"/>
        </w:tabs>
        <w:ind w:left="5040" w:hanging="360"/>
      </w:pPr>
      <w:rPr>
        <w:rFonts w:ascii="Helvetica Neue" w:hAnsi="Helvetica Neue" w:cs="Helvetica Neue" w:hint="default"/>
        <w:b w:val="0"/>
        <w:i w:val="0"/>
        <w:caps w:val="0"/>
        <w:smallCaps w:val="0"/>
        <w:strike w:val="0"/>
        <w:dstrike w:val="0"/>
        <w:color w:val="000000"/>
        <w:position w:val="0"/>
        <w:sz w:val="22"/>
        <w:vertAlign w:val="baseline"/>
      </w:rPr>
    </w:lvl>
    <w:lvl w:ilvl="7">
      <w:start w:val="1"/>
      <w:numFmt w:val="bullet"/>
      <w:lvlText w:val="o"/>
      <w:lvlJc w:val="left"/>
      <w:pPr>
        <w:tabs>
          <w:tab w:val="num" w:pos="0"/>
        </w:tabs>
        <w:ind w:left="5760" w:hanging="360"/>
      </w:pPr>
      <w:rPr>
        <w:rFonts w:ascii="Helvetica Neue" w:hAnsi="Helvetica Neue" w:cs="Helvetica Neue" w:hint="default"/>
        <w:b w:val="0"/>
        <w:i w:val="0"/>
        <w:caps w:val="0"/>
        <w:smallCaps w:val="0"/>
        <w:strike w:val="0"/>
        <w:dstrike w:val="0"/>
        <w:color w:val="000000"/>
        <w:position w:val="0"/>
        <w:sz w:val="22"/>
        <w:vertAlign w:val="baseline"/>
      </w:rPr>
    </w:lvl>
    <w:lvl w:ilvl="8">
      <w:start w:val="1"/>
      <w:numFmt w:val="bullet"/>
      <w:lvlText w:val="▪"/>
      <w:lvlJc w:val="left"/>
      <w:pPr>
        <w:tabs>
          <w:tab w:val="num" w:pos="0"/>
        </w:tabs>
        <w:ind w:left="6480" w:hanging="360"/>
      </w:pPr>
      <w:rPr>
        <w:rFonts w:ascii="Arimo" w:hAnsi="Arimo" w:cs="Arimo" w:hint="default"/>
        <w:b w:val="0"/>
        <w:i w:val="0"/>
        <w:caps w:val="0"/>
        <w:smallCaps w:val="0"/>
        <w:strike w:val="0"/>
        <w:dstrike w:val="0"/>
        <w:color w:val="000000"/>
        <w:position w:val="0"/>
        <w:sz w:val="22"/>
        <w:vertAlign w:val="baseline"/>
      </w:rPr>
    </w:lvl>
  </w:abstractNum>
  <w:abstractNum w:abstractNumId="33">
    <w:nsid w:val="41BB5531"/>
    <w:multiLevelType w:val="hybridMultilevel"/>
    <w:tmpl w:val="EFB6C0BC"/>
    <w:lvl w:ilvl="0" w:tplc="04150017">
      <w:start w:val="1"/>
      <w:numFmt w:val="lowerLetter"/>
      <w:lvlText w:val="%1)"/>
      <w:lvlJc w:val="left"/>
      <w:pPr>
        <w:ind w:left="584" w:hanging="360"/>
      </w:pPr>
    </w:lvl>
    <w:lvl w:ilvl="1" w:tplc="04150019" w:tentative="1">
      <w:start w:val="1"/>
      <w:numFmt w:val="lowerLetter"/>
      <w:lvlText w:val="%2."/>
      <w:lvlJc w:val="left"/>
      <w:pPr>
        <w:ind w:left="1304" w:hanging="360"/>
      </w:pPr>
    </w:lvl>
    <w:lvl w:ilvl="2" w:tplc="0415001B" w:tentative="1">
      <w:start w:val="1"/>
      <w:numFmt w:val="lowerRoman"/>
      <w:lvlText w:val="%3."/>
      <w:lvlJc w:val="right"/>
      <w:pPr>
        <w:ind w:left="2024" w:hanging="180"/>
      </w:pPr>
    </w:lvl>
    <w:lvl w:ilvl="3" w:tplc="0415000F" w:tentative="1">
      <w:start w:val="1"/>
      <w:numFmt w:val="decimal"/>
      <w:lvlText w:val="%4."/>
      <w:lvlJc w:val="left"/>
      <w:pPr>
        <w:ind w:left="2744" w:hanging="360"/>
      </w:pPr>
    </w:lvl>
    <w:lvl w:ilvl="4" w:tplc="04150019" w:tentative="1">
      <w:start w:val="1"/>
      <w:numFmt w:val="lowerLetter"/>
      <w:lvlText w:val="%5."/>
      <w:lvlJc w:val="left"/>
      <w:pPr>
        <w:ind w:left="3464" w:hanging="360"/>
      </w:pPr>
    </w:lvl>
    <w:lvl w:ilvl="5" w:tplc="0415001B" w:tentative="1">
      <w:start w:val="1"/>
      <w:numFmt w:val="lowerRoman"/>
      <w:lvlText w:val="%6."/>
      <w:lvlJc w:val="right"/>
      <w:pPr>
        <w:ind w:left="4184" w:hanging="180"/>
      </w:pPr>
    </w:lvl>
    <w:lvl w:ilvl="6" w:tplc="0415000F" w:tentative="1">
      <w:start w:val="1"/>
      <w:numFmt w:val="decimal"/>
      <w:lvlText w:val="%7."/>
      <w:lvlJc w:val="left"/>
      <w:pPr>
        <w:ind w:left="4904" w:hanging="360"/>
      </w:pPr>
    </w:lvl>
    <w:lvl w:ilvl="7" w:tplc="04150019" w:tentative="1">
      <w:start w:val="1"/>
      <w:numFmt w:val="lowerLetter"/>
      <w:lvlText w:val="%8."/>
      <w:lvlJc w:val="left"/>
      <w:pPr>
        <w:ind w:left="5624" w:hanging="360"/>
      </w:pPr>
    </w:lvl>
    <w:lvl w:ilvl="8" w:tplc="0415001B" w:tentative="1">
      <w:start w:val="1"/>
      <w:numFmt w:val="lowerRoman"/>
      <w:lvlText w:val="%9."/>
      <w:lvlJc w:val="right"/>
      <w:pPr>
        <w:ind w:left="6344" w:hanging="180"/>
      </w:pPr>
    </w:lvl>
  </w:abstractNum>
  <w:abstractNum w:abstractNumId="34">
    <w:nsid w:val="43486A53"/>
    <w:multiLevelType w:val="hybridMultilevel"/>
    <w:tmpl w:val="C9F08ACC"/>
    <w:lvl w:ilvl="0" w:tplc="469431E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5">
    <w:nsid w:val="440115E0"/>
    <w:multiLevelType w:val="hybridMultilevel"/>
    <w:tmpl w:val="8BA00D1C"/>
    <w:lvl w:ilvl="0" w:tplc="45CAD44C">
      <w:start w:val="1"/>
      <w:numFmt w:val="decimal"/>
      <w:lvlText w:val="%1."/>
      <w:lvlJc w:val="left"/>
      <w:pPr>
        <w:ind w:left="720" w:hanging="360"/>
      </w:pPr>
      <w:rPr>
        <w:b w:val="0"/>
        <w:bCs/>
      </w:rPr>
    </w:lvl>
    <w:lvl w:ilvl="1" w:tplc="2A7070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4C232B5F"/>
    <w:multiLevelType w:val="hybridMultilevel"/>
    <w:tmpl w:val="34CE2C14"/>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8">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9">
    <w:nsid w:val="51DE023E"/>
    <w:multiLevelType w:val="hybridMultilevel"/>
    <w:tmpl w:val="4A529344"/>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0">
    <w:nsid w:val="579C54A5"/>
    <w:multiLevelType w:val="multilevel"/>
    <w:tmpl w:val="FC88802E"/>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920"/>
        </w:tabs>
        <w:ind w:left="1920"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1">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AAA00C6"/>
    <w:multiLevelType w:val="multilevel"/>
    <w:tmpl w:val="9BC43B34"/>
    <w:lvl w:ilvl="0">
      <w:start w:val="1"/>
      <w:numFmt w:val="bullet"/>
      <w:lvlText w:val=""/>
      <w:lvlJc w:val="left"/>
      <w:pPr>
        <w:tabs>
          <w:tab w:val="num" w:pos="1428"/>
        </w:tabs>
        <w:ind w:left="1428" w:hanging="360"/>
      </w:pPr>
      <w:rPr>
        <w:rFonts w:ascii="Symbol" w:hAnsi="Symbol" w:hint="default"/>
        <w:sz w:val="20"/>
      </w:rPr>
    </w:lvl>
    <w:lvl w:ilvl="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43">
    <w:nsid w:val="5B312CC5"/>
    <w:multiLevelType w:val="hybridMultilevel"/>
    <w:tmpl w:val="E3FA81EC"/>
    <w:lvl w:ilvl="0" w:tplc="0415001B">
      <w:start w:val="1"/>
      <w:numFmt w:val="lowerRoman"/>
      <w:lvlText w:val="%1."/>
      <w:lvlJc w:val="right"/>
      <w:pPr>
        <w:ind w:left="644" w:hanging="360"/>
      </w:pPr>
      <w:rPr>
        <w:rFonts w:hint="default"/>
        <w:b w:val="0"/>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nsid w:val="611D6BF6"/>
    <w:multiLevelType w:val="hybridMultilevel"/>
    <w:tmpl w:val="C88C3C60"/>
    <w:lvl w:ilvl="0" w:tplc="D4BA912C">
      <w:start w:val="1"/>
      <w:numFmt w:val="lowerLetter"/>
      <w:lvlText w:val="%1)"/>
      <w:lvlJc w:val="left"/>
      <w:pPr>
        <w:ind w:left="420" w:hanging="4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64277928"/>
    <w:multiLevelType w:val="hybridMultilevel"/>
    <w:tmpl w:val="97E6FA04"/>
    <w:lvl w:ilvl="0" w:tplc="04150001">
      <w:start w:val="1"/>
      <w:numFmt w:val="bullet"/>
      <w:lvlText w:val=""/>
      <w:lvlJc w:val="left"/>
      <w:pPr>
        <w:ind w:left="1211" w:hanging="360"/>
      </w:pPr>
      <w:rPr>
        <w:rFonts w:ascii="Symbol" w:hAnsi="Symbol" w:hint="default"/>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8">
    <w:nsid w:val="65EA03B7"/>
    <w:multiLevelType w:val="hybridMultilevel"/>
    <w:tmpl w:val="698EFB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5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1">
    <w:nsid w:val="70596330"/>
    <w:multiLevelType w:val="hybridMultilevel"/>
    <w:tmpl w:val="EF9484EE"/>
    <w:lvl w:ilvl="0" w:tplc="04150001">
      <w:start w:val="1"/>
      <w:numFmt w:val="bullet"/>
      <w:lvlText w:val=""/>
      <w:lvlJc w:val="left"/>
      <w:pPr>
        <w:ind w:left="1996" w:hanging="360"/>
      </w:pPr>
      <w:rPr>
        <w:rFonts w:ascii="Symbol" w:hAnsi="Symbol"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2">
    <w:nsid w:val="751868C0"/>
    <w:multiLevelType w:val="hybridMultilevel"/>
    <w:tmpl w:val="E71CBD6E"/>
    <w:lvl w:ilvl="0" w:tplc="C2D4E4B2">
      <w:start w:val="1"/>
      <w:numFmt w:val="lowerLetter"/>
      <w:lvlText w:val="%1)"/>
      <w:lvlJc w:val="left"/>
      <w:pPr>
        <w:ind w:left="1713" w:hanging="360"/>
      </w:pPr>
      <w:rPr>
        <w:rFonts w:ascii="Arial" w:hAnsi="Arial" w:cs="Arial" w:hint="default"/>
        <w:sz w:val="16"/>
        <w:szCs w:val="16"/>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3">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4">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55">
    <w:nsid w:val="791A1FF1"/>
    <w:multiLevelType w:val="hybridMultilevel"/>
    <w:tmpl w:val="144AA784"/>
    <w:lvl w:ilvl="0" w:tplc="04150001">
      <w:start w:val="1"/>
      <w:numFmt w:val="bullet"/>
      <w:lvlText w:val=""/>
      <w:lvlJc w:val="left"/>
      <w:pPr>
        <w:ind w:left="2520" w:hanging="360"/>
      </w:pPr>
      <w:rPr>
        <w:rFonts w:ascii="Symbol" w:hAnsi="Symbol"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6">
    <w:nsid w:val="7DFE4FBE"/>
    <w:multiLevelType w:val="hybridMultilevel"/>
    <w:tmpl w:val="D4B236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7E7C3726"/>
    <w:multiLevelType w:val="hybridMultilevel"/>
    <w:tmpl w:val="AD6CAB52"/>
    <w:lvl w:ilvl="0" w:tplc="E4565060">
      <w:start w:val="1"/>
      <w:numFmt w:val="decimal"/>
      <w:lvlText w:val="%1)"/>
      <w:lvlJc w:val="left"/>
      <w:pPr>
        <w:ind w:left="785" w:hanging="360"/>
      </w:pPr>
      <w:rPr>
        <w:rFonts w:hint="default"/>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8">
    <w:nsid w:val="7F2A5528"/>
    <w:multiLevelType w:val="hybridMultilevel"/>
    <w:tmpl w:val="44D27E4C"/>
    <w:lvl w:ilvl="0" w:tplc="70E8D28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abstractNumId w:val="47"/>
  </w:num>
  <w:num w:numId="2">
    <w:abstractNumId w:val="27"/>
  </w:num>
  <w:num w:numId="3">
    <w:abstractNumId w:val="49"/>
  </w:num>
  <w:num w:numId="4">
    <w:abstractNumId w:val="4"/>
  </w:num>
  <w:num w:numId="5">
    <w:abstractNumId w:val="9"/>
  </w:num>
  <w:num w:numId="6">
    <w:abstractNumId w:val="21"/>
  </w:num>
  <w:num w:numId="7">
    <w:abstractNumId w:val="28"/>
  </w:num>
  <w:num w:numId="8">
    <w:abstractNumId w:val="22"/>
  </w:num>
  <w:num w:numId="9">
    <w:abstractNumId w:val="5"/>
  </w:num>
  <w:num w:numId="10">
    <w:abstractNumId w:val="29"/>
  </w:num>
  <w:num w:numId="11">
    <w:abstractNumId w:val="30"/>
  </w:num>
  <w:num w:numId="12">
    <w:abstractNumId w:val="53"/>
  </w:num>
  <w:num w:numId="13">
    <w:abstractNumId w:val="44"/>
  </w:num>
  <w:num w:numId="14">
    <w:abstractNumId w:val="50"/>
  </w:num>
  <w:num w:numId="15">
    <w:abstractNumId w:val="35"/>
  </w:num>
  <w:num w:numId="16">
    <w:abstractNumId w:val="57"/>
  </w:num>
  <w:num w:numId="17">
    <w:abstractNumId w:val="13"/>
  </w:num>
  <w:num w:numId="18">
    <w:abstractNumId w:val="58"/>
  </w:num>
  <w:num w:numId="19">
    <w:abstractNumId w:val="34"/>
  </w:num>
  <w:num w:numId="20">
    <w:abstractNumId w:val="19"/>
  </w:num>
  <w:num w:numId="21">
    <w:abstractNumId w:val="8"/>
  </w:num>
  <w:num w:numId="22">
    <w:abstractNumId w:val="41"/>
  </w:num>
  <w:num w:numId="23">
    <w:abstractNumId w:val="6"/>
  </w:num>
  <w:num w:numId="24">
    <w:abstractNumId w:val="38"/>
  </w:num>
  <w:num w:numId="25">
    <w:abstractNumId w:val="17"/>
  </w:num>
  <w:num w:numId="26">
    <w:abstractNumId w:val="36"/>
  </w:num>
  <w:num w:numId="27">
    <w:abstractNumId w:val="20"/>
  </w:num>
  <w:num w:numId="28">
    <w:abstractNumId w:val="10"/>
  </w:num>
  <w:num w:numId="29">
    <w:abstractNumId w:val="26"/>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4"/>
  </w:num>
  <w:num w:numId="32">
    <w:abstractNumId w:val="11"/>
  </w:num>
  <w:num w:numId="33">
    <w:abstractNumId w:val="7"/>
  </w:num>
  <w:num w:numId="34">
    <w:abstractNumId w:val="24"/>
  </w:num>
  <w:num w:numId="35">
    <w:abstractNumId w:val="12"/>
  </w:num>
  <w:num w:numId="36">
    <w:abstractNumId w:val="37"/>
  </w:num>
  <w:num w:numId="37">
    <w:abstractNumId w:val="33"/>
  </w:num>
  <w:num w:numId="38">
    <w:abstractNumId w:val="56"/>
  </w:num>
  <w:num w:numId="39">
    <w:abstractNumId w:val="48"/>
  </w:num>
  <w:num w:numId="40">
    <w:abstractNumId w:val="43"/>
  </w:num>
  <w:num w:numId="41">
    <w:abstractNumId w:val="23"/>
  </w:num>
  <w:num w:numId="42">
    <w:abstractNumId w:val="52"/>
  </w:num>
  <w:num w:numId="43">
    <w:abstractNumId w:val="46"/>
  </w:num>
  <w:num w:numId="44">
    <w:abstractNumId w:val="55"/>
  </w:num>
  <w:num w:numId="45">
    <w:abstractNumId w:val="51"/>
  </w:num>
  <w:num w:numId="46">
    <w:abstractNumId w:val="16"/>
  </w:num>
  <w:num w:numId="47">
    <w:abstractNumId w:val="15"/>
  </w:num>
  <w:num w:numId="48">
    <w:abstractNumId w:val="32"/>
  </w:num>
  <w:num w:numId="49">
    <w:abstractNumId w:val="31"/>
  </w:num>
  <w:num w:numId="50">
    <w:abstractNumId w:val="25"/>
  </w:num>
  <w:num w:numId="51">
    <w:abstractNumId w:val="39"/>
  </w:num>
  <w:num w:numId="52">
    <w:abstractNumId w:val="3"/>
  </w:num>
  <w:num w:numId="53">
    <w:abstractNumId w:val="14"/>
  </w:num>
  <w:num w:numId="54">
    <w:abstractNumId w:val="42"/>
  </w:num>
  <w:num w:numId="55">
    <w:abstractNumId w:val="40"/>
  </w:num>
  <w:num w:numId="56">
    <w:abstractNumId w:val="2"/>
  </w:num>
  <w:num w:numId="57">
    <w:abstractNumId w:val="45"/>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cin Krzysztofowicz">
    <w15:presenceInfo w15:providerId="Windows Live" w15:userId="c7fa55d4988a7da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characterSpacingControl w:val="doNotCompress"/>
  <w:hdrShapeDefaults>
    <o:shapedefaults v:ext="edit" spidmax="2050"/>
  </w:hdrShapeDefaults>
  <w:footnotePr>
    <w:footnote w:id="0"/>
    <w:footnote w:id="1"/>
  </w:footnotePr>
  <w:endnotePr>
    <w:endnote w:id="0"/>
    <w:endnote w:id="1"/>
  </w:endnotePr>
  <w:compat/>
  <w:rsids>
    <w:rsidRoot w:val="00D10B1E"/>
    <w:rsid w:val="00002541"/>
    <w:rsid w:val="00002B6A"/>
    <w:rsid w:val="000068F8"/>
    <w:rsid w:val="00010392"/>
    <w:rsid w:val="00010AED"/>
    <w:rsid w:val="00013F48"/>
    <w:rsid w:val="0001439E"/>
    <w:rsid w:val="000161CC"/>
    <w:rsid w:val="00016378"/>
    <w:rsid w:val="00021244"/>
    <w:rsid w:val="0002175A"/>
    <w:rsid w:val="0002257C"/>
    <w:rsid w:val="00022EC2"/>
    <w:rsid w:val="00024693"/>
    <w:rsid w:val="000246FE"/>
    <w:rsid w:val="00025435"/>
    <w:rsid w:val="00026480"/>
    <w:rsid w:val="00030545"/>
    <w:rsid w:val="00031192"/>
    <w:rsid w:val="0003156F"/>
    <w:rsid w:val="0003375D"/>
    <w:rsid w:val="000353CC"/>
    <w:rsid w:val="00040E16"/>
    <w:rsid w:val="00042F8F"/>
    <w:rsid w:val="00043FEC"/>
    <w:rsid w:val="00045FA2"/>
    <w:rsid w:val="00047A72"/>
    <w:rsid w:val="00056EE5"/>
    <w:rsid w:val="00057B69"/>
    <w:rsid w:val="00062B6A"/>
    <w:rsid w:val="000651C1"/>
    <w:rsid w:val="00065FE7"/>
    <w:rsid w:val="000664CA"/>
    <w:rsid w:val="00067D7D"/>
    <w:rsid w:val="00067DBF"/>
    <w:rsid w:val="000700CC"/>
    <w:rsid w:val="00074A9F"/>
    <w:rsid w:val="00074FD6"/>
    <w:rsid w:val="000755E0"/>
    <w:rsid w:val="00076254"/>
    <w:rsid w:val="0007651C"/>
    <w:rsid w:val="000766CC"/>
    <w:rsid w:val="00077369"/>
    <w:rsid w:val="00082802"/>
    <w:rsid w:val="00082F4D"/>
    <w:rsid w:val="000844C3"/>
    <w:rsid w:val="00085078"/>
    <w:rsid w:val="000857CC"/>
    <w:rsid w:val="000868D3"/>
    <w:rsid w:val="000872F2"/>
    <w:rsid w:val="000921AB"/>
    <w:rsid w:val="000944E0"/>
    <w:rsid w:val="000A08AB"/>
    <w:rsid w:val="000A11A3"/>
    <w:rsid w:val="000A1938"/>
    <w:rsid w:val="000A25DE"/>
    <w:rsid w:val="000A2F9E"/>
    <w:rsid w:val="000A6C72"/>
    <w:rsid w:val="000A73CA"/>
    <w:rsid w:val="000B37EA"/>
    <w:rsid w:val="000B51B7"/>
    <w:rsid w:val="000B5B0B"/>
    <w:rsid w:val="000B7B87"/>
    <w:rsid w:val="000C15EF"/>
    <w:rsid w:val="000C408E"/>
    <w:rsid w:val="000C66B7"/>
    <w:rsid w:val="000D1A5A"/>
    <w:rsid w:val="000D2BE6"/>
    <w:rsid w:val="000D571D"/>
    <w:rsid w:val="000D7EDE"/>
    <w:rsid w:val="000E133F"/>
    <w:rsid w:val="000E6270"/>
    <w:rsid w:val="000E6E57"/>
    <w:rsid w:val="000E7A56"/>
    <w:rsid w:val="000F0117"/>
    <w:rsid w:val="000F3C34"/>
    <w:rsid w:val="000F4A90"/>
    <w:rsid w:val="000F6BB1"/>
    <w:rsid w:val="0010318A"/>
    <w:rsid w:val="00104127"/>
    <w:rsid w:val="00106713"/>
    <w:rsid w:val="001103FE"/>
    <w:rsid w:val="001174BB"/>
    <w:rsid w:val="00117BE7"/>
    <w:rsid w:val="0012100C"/>
    <w:rsid w:val="00121F31"/>
    <w:rsid w:val="00122C05"/>
    <w:rsid w:val="00123392"/>
    <w:rsid w:val="001243F5"/>
    <w:rsid w:val="001341DE"/>
    <w:rsid w:val="0013530C"/>
    <w:rsid w:val="00137FAB"/>
    <w:rsid w:val="001418C0"/>
    <w:rsid w:val="00142C52"/>
    <w:rsid w:val="0014391E"/>
    <w:rsid w:val="00143E57"/>
    <w:rsid w:val="00144118"/>
    <w:rsid w:val="00146203"/>
    <w:rsid w:val="001508DD"/>
    <w:rsid w:val="00150D92"/>
    <w:rsid w:val="00150F8C"/>
    <w:rsid w:val="00155990"/>
    <w:rsid w:val="00156E3E"/>
    <w:rsid w:val="0016120A"/>
    <w:rsid w:val="00162E2E"/>
    <w:rsid w:val="001640FD"/>
    <w:rsid w:val="0016420B"/>
    <w:rsid w:val="00166670"/>
    <w:rsid w:val="00166BAC"/>
    <w:rsid w:val="00170257"/>
    <w:rsid w:val="00171CEC"/>
    <w:rsid w:val="00175FC4"/>
    <w:rsid w:val="001764AC"/>
    <w:rsid w:val="00177A0B"/>
    <w:rsid w:val="0018286F"/>
    <w:rsid w:val="00184EED"/>
    <w:rsid w:val="001850C1"/>
    <w:rsid w:val="00185A5A"/>
    <w:rsid w:val="00186B02"/>
    <w:rsid w:val="001871E8"/>
    <w:rsid w:val="0019091B"/>
    <w:rsid w:val="00190F05"/>
    <w:rsid w:val="00193B27"/>
    <w:rsid w:val="00194EF3"/>
    <w:rsid w:val="0019609E"/>
    <w:rsid w:val="0019703C"/>
    <w:rsid w:val="00197203"/>
    <w:rsid w:val="001A0199"/>
    <w:rsid w:val="001A0A49"/>
    <w:rsid w:val="001A0A6E"/>
    <w:rsid w:val="001A1A2C"/>
    <w:rsid w:val="001A3E62"/>
    <w:rsid w:val="001A448D"/>
    <w:rsid w:val="001A5CA5"/>
    <w:rsid w:val="001A5FFB"/>
    <w:rsid w:val="001A6EB7"/>
    <w:rsid w:val="001B273A"/>
    <w:rsid w:val="001B3762"/>
    <w:rsid w:val="001C08CB"/>
    <w:rsid w:val="001C1A3A"/>
    <w:rsid w:val="001C1D3C"/>
    <w:rsid w:val="001C5539"/>
    <w:rsid w:val="001C5540"/>
    <w:rsid w:val="001D07DC"/>
    <w:rsid w:val="001D08D7"/>
    <w:rsid w:val="001D314E"/>
    <w:rsid w:val="001D347C"/>
    <w:rsid w:val="001D4138"/>
    <w:rsid w:val="001D4992"/>
    <w:rsid w:val="001D4FA7"/>
    <w:rsid w:val="001D5D97"/>
    <w:rsid w:val="001E294C"/>
    <w:rsid w:val="001E37E0"/>
    <w:rsid w:val="001E504C"/>
    <w:rsid w:val="001E55AE"/>
    <w:rsid w:val="001E65E3"/>
    <w:rsid w:val="001F10E4"/>
    <w:rsid w:val="001F14A4"/>
    <w:rsid w:val="001F4F91"/>
    <w:rsid w:val="001F6670"/>
    <w:rsid w:val="001F6CE6"/>
    <w:rsid w:val="0020062C"/>
    <w:rsid w:val="00200816"/>
    <w:rsid w:val="00200963"/>
    <w:rsid w:val="0020248E"/>
    <w:rsid w:val="00202CAF"/>
    <w:rsid w:val="00202F0A"/>
    <w:rsid w:val="00207B3C"/>
    <w:rsid w:val="002138A9"/>
    <w:rsid w:val="0021413F"/>
    <w:rsid w:val="00215DAD"/>
    <w:rsid w:val="002202B1"/>
    <w:rsid w:val="00220C84"/>
    <w:rsid w:val="0022160D"/>
    <w:rsid w:val="00221993"/>
    <w:rsid w:val="00221F37"/>
    <w:rsid w:val="0022227C"/>
    <w:rsid w:val="00224187"/>
    <w:rsid w:val="002246E7"/>
    <w:rsid w:val="00224D5F"/>
    <w:rsid w:val="00224FEB"/>
    <w:rsid w:val="00225EC4"/>
    <w:rsid w:val="00226CC9"/>
    <w:rsid w:val="00227EEC"/>
    <w:rsid w:val="00230A48"/>
    <w:rsid w:val="00230BB7"/>
    <w:rsid w:val="00233EAB"/>
    <w:rsid w:val="002402AF"/>
    <w:rsid w:val="00241991"/>
    <w:rsid w:val="00244BE8"/>
    <w:rsid w:val="00245110"/>
    <w:rsid w:val="002472CA"/>
    <w:rsid w:val="00251F52"/>
    <w:rsid w:val="00254346"/>
    <w:rsid w:val="00255BC3"/>
    <w:rsid w:val="00256FF9"/>
    <w:rsid w:val="00261110"/>
    <w:rsid w:val="00262867"/>
    <w:rsid w:val="00264FA2"/>
    <w:rsid w:val="00267227"/>
    <w:rsid w:val="0027245B"/>
    <w:rsid w:val="002728B2"/>
    <w:rsid w:val="0027567E"/>
    <w:rsid w:val="00275911"/>
    <w:rsid w:val="00276430"/>
    <w:rsid w:val="0027691D"/>
    <w:rsid w:val="00276E9A"/>
    <w:rsid w:val="00280551"/>
    <w:rsid w:val="0028429A"/>
    <w:rsid w:val="00286BF3"/>
    <w:rsid w:val="00287F6E"/>
    <w:rsid w:val="0029072C"/>
    <w:rsid w:val="0029138C"/>
    <w:rsid w:val="0029189C"/>
    <w:rsid w:val="00296730"/>
    <w:rsid w:val="00297286"/>
    <w:rsid w:val="002A140A"/>
    <w:rsid w:val="002A2017"/>
    <w:rsid w:val="002A28B2"/>
    <w:rsid w:val="002A3280"/>
    <w:rsid w:val="002A539E"/>
    <w:rsid w:val="002A5D58"/>
    <w:rsid w:val="002A71A9"/>
    <w:rsid w:val="002A7486"/>
    <w:rsid w:val="002A794E"/>
    <w:rsid w:val="002B38FB"/>
    <w:rsid w:val="002B4514"/>
    <w:rsid w:val="002B7224"/>
    <w:rsid w:val="002C1A33"/>
    <w:rsid w:val="002C2FE1"/>
    <w:rsid w:val="002C4950"/>
    <w:rsid w:val="002C49A5"/>
    <w:rsid w:val="002C5103"/>
    <w:rsid w:val="002C6FE1"/>
    <w:rsid w:val="002C72DB"/>
    <w:rsid w:val="002D0EF4"/>
    <w:rsid w:val="002D1114"/>
    <w:rsid w:val="002D3192"/>
    <w:rsid w:val="002D3538"/>
    <w:rsid w:val="002D4573"/>
    <w:rsid w:val="002D47B2"/>
    <w:rsid w:val="002D62A0"/>
    <w:rsid w:val="002E025B"/>
    <w:rsid w:val="002E05C9"/>
    <w:rsid w:val="002E5196"/>
    <w:rsid w:val="002F0BD7"/>
    <w:rsid w:val="002F2376"/>
    <w:rsid w:val="002F66A2"/>
    <w:rsid w:val="002F7C4A"/>
    <w:rsid w:val="00300641"/>
    <w:rsid w:val="00303BAF"/>
    <w:rsid w:val="00307667"/>
    <w:rsid w:val="0030773D"/>
    <w:rsid w:val="0031248F"/>
    <w:rsid w:val="003126FB"/>
    <w:rsid w:val="00313D3C"/>
    <w:rsid w:val="00317961"/>
    <w:rsid w:val="00322165"/>
    <w:rsid w:val="0032250B"/>
    <w:rsid w:val="00322B25"/>
    <w:rsid w:val="003234BB"/>
    <w:rsid w:val="00323A15"/>
    <w:rsid w:val="00324D8B"/>
    <w:rsid w:val="00327952"/>
    <w:rsid w:val="00332489"/>
    <w:rsid w:val="0033396E"/>
    <w:rsid w:val="003347D9"/>
    <w:rsid w:val="00334EA0"/>
    <w:rsid w:val="00337D06"/>
    <w:rsid w:val="003408BF"/>
    <w:rsid w:val="00341DFC"/>
    <w:rsid w:val="0034468E"/>
    <w:rsid w:val="00345B3E"/>
    <w:rsid w:val="00347048"/>
    <w:rsid w:val="003473E6"/>
    <w:rsid w:val="003505E5"/>
    <w:rsid w:val="00351416"/>
    <w:rsid w:val="00353907"/>
    <w:rsid w:val="00356349"/>
    <w:rsid w:val="00360270"/>
    <w:rsid w:val="00360428"/>
    <w:rsid w:val="00360B21"/>
    <w:rsid w:val="003619CA"/>
    <w:rsid w:val="0036295C"/>
    <w:rsid w:val="00362BB5"/>
    <w:rsid w:val="00363B6E"/>
    <w:rsid w:val="003677B2"/>
    <w:rsid w:val="00371B3F"/>
    <w:rsid w:val="003726CA"/>
    <w:rsid w:val="00373CB7"/>
    <w:rsid w:val="003750DF"/>
    <w:rsid w:val="003756F8"/>
    <w:rsid w:val="00375A46"/>
    <w:rsid w:val="0037773E"/>
    <w:rsid w:val="00377E98"/>
    <w:rsid w:val="0038062C"/>
    <w:rsid w:val="003846C9"/>
    <w:rsid w:val="00386A2E"/>
    <w:rsid w:val="00391A0D"/>
    <w:rsid w:val="003A090F"/>
    <w:rsid w:val="003A66B4"/>
    <w:rsid w:val="003B1402"/>
    <w:rsid w:val="003B20BF"/>
    <w:rsid w:val="003B426E"/>
    <w:rsid w:val="003B468E"/>
    <w:rsid w:val="003B54A1"/>
    <w:rsid w:val="003B64E0"/>
    <w:rsid w:val="003B78ED"/>
    <w:rsid w:val="003C1D09"/>
    <w:rsid w:val="003C223F"/>
    <w:rsid w:val="003C3F76"/>
    <w:rsid w:val="003C579D"/>
    <w:rsid w:val="003C5CA1"/>
    <w:rsid w:val="003C5E58"/>
    <w:rsid w:val="003C653B"/>
    <w:rsid w:val="003D093B"/>
    <w:rsid w:val="003D34CA"/>
    <w:rsid w:val="003E289D"/>
    <w:rsid w:val="003E4E65"/>
    <w:rsid w:val="003E529F"/>
    <w:rsid w:val="003E5382"/>
    <w:rsid w:val="003E60AD"/>
    <w:rsid w:val="003E6417"/>
    <w:rsid w:val="003E6E5D"/>
    <w:rsid w:val="003F05C3"/>
    <w:rsid w:val="003F0968"/>
    <w:rsid w:val="003F0CA0"/>
    <w:rsid w:val="003F2D97"/>
    <w:rsid w:val="003F4378"/>
    <w:rsid w:val="003F4F8D"/>
    <w:rsid w:val="003F611F"/>
    <w:rsid w:val="004001B5"/>
    <w:rsid w:val="00400E24"/>
    <w:rsid w:val="004012A8"/>
    <w:rsid w:val="00401860"/>
    <w:rsid w:val="00406AAA"/>
    <w:rsid w:val="004078A6"/>
    <w:rsid w:val="00407E6E"/>
    <w:rsid w:val="00411923"/>
    <w:rsid w:val="0041215F"/>
    <w:rsid w:val="004130DE"/>
    <w:rsid w:val="00413279"/>
    <w:rsid w:val="00413C9F"/>
    <w:rsid w:val="004203DF"/>
    <w:rsid w:val="00421A9A"/>
    <w:rsid w:val="00423B6F"/>
    <w:rsid w:val="00425627"/>
    <w:rsid w:val="00425D0E"/>
    <w:rsid w:val="004305C6"/>
    <w:rsid w:val="00430C05"/>
    <w:rsid w:val="00430D6F"/>
    <w:rsid w:val="004311B1"/>
    <w:rsid w:val="0043261C"/>
    <w:rsid w:val="004335EE"/>
    <w:rsid w:val="0043639F"/>
    <w:rsid w:val="004366B9"/>
    <w:rsid w:val="00436EB5"/>
    <w:rsid w:val="004371C5"/>
    <w:rsid w:val="00440B7C"/>
    <w:rsid w:val="004430BF"/>
    <w:rsid w:val="004513F9"/>
    <w:rsid w:val="00451786"/>
    <w:rsid w:val="00451DD0"/>
    <w:rsid w:val="00452041"/>
    <w:rsid w:val="00453D56"/>
    <w:rsid w:val="00454231"/>
    <w:rsid w:val="0045564A"/>
    <w:rsid w:val="004575BF"/>
    <w:rsid w:val="00460337"/>
    <w:rsid w:val="0046309B"/>
    <w:rsid w:val="004631BF"/>
    <w:rsid w:val="004633DE"/>
    <w:rsid w:val="00470F9C"/>
    <w:rsid w:val="00471EDA"/>
    <w:rsid w:val="004737E2"/>
    <w:rsid w:val="0047560F"/>
    <w:rsid w:val="00475AAE"/>
    <w:rsid w:val="00476BC0"/>
    <w:rsid w:val="00481224"/>
    <w:rsid w:val="004814BC"/>
    <w:rsid w:val="00483D4A"/>
    <w:rsid w:val="00484F3F"/>
    <w:rsid w:val="0048571D"/>
    <w:rsid w:val="004867B7"/>
    <w:rsid w:val="0048741E"/>
    <w:rsid w:val="004902B2"/>
    <w:rsid w:val="004908F1"/>
    <w:rsid w:val="00491014"/>
    <w:rsid w:val="00491BD3"/>
    <w:rsid w:val="00494177"/>
    <w:rsid w:val="004A13BB"/>
    <w:rsid w:val="004A140A"/>
    <w:rsid w:val="004A1B71"/>
    <w:rsid w:val="004A43A6"/>
    <w:rsid w:val="004A54D3"/>
    <w:rsid w:val="004A5860"/>
    <w:rsid w:val="004A689D"/>
    <w:rsid w:val="004A758C"/>
    <w:rsid w:val="004A7675"/>
    <w:rsid w:val="004B1080"/>
    <w:rsid w:val="004B2371"/>
    <w:rsid w:val="004B5092"/>
    <w:rsid w:val="004B5C04"/>
    <w:rsid w:val="004B7873"/>
    <w:rsid w:val="004C1578"/>
    <w:rsid w:val="004C383C"/>
    <w:rsid w:val="004D1103"/>
    <w:rsid w:val="004D16D3"/>
    <w:rsid w:val="004D2CF1"/>
    <w:rsid w:val="004D3721"/>
    <w:rsid w:val="004D4777"/>
    <w:rsid w:val="004D4CC3"/>
    <w:rsid w:val="004E120E"/>
    <w:rsid w:val="004E41F4"/>
    <w:rsid w:val="004E5259"/>
    <w:rsid w:val="004E5408"/>
    <w:rsid w:val="004E7CA2"/>
    <w:rsid w:val="004F0C54"/>
    <w:rsid w:val="004F0F4C"/>
    <w:rsid w:val="004F7466"/>
    <w:rsid w:val="0050434E"/>
    <w:rsid w:val="00505C17"/>
    <w:rsid w:val="005065E6"/>
    <w:rsid w:val="00507513"/>
    <w:rsid w:val="00510D5F"/>
    <w:rsid w:val="00513221"/>
    <w:rsid w:val="00514BB2"/>
    <w:rsid w:val="00516931"/>
    <w:rsid w:val="0052051B"/>
    <w:rsid w:val="00521B11"/>
    <w:rsid w:val="00523397"/>
    <w:rsid w:val="00527EFD"/>
    <w:rsid w:val="005329A1"/>
    <w:rsid w:val="0053657F"/>
    <w:rsid w:val="00540270"/>
    <w:rsid w:val="00540674"/>
    <w:rsid w:val="00543927"/>
    <w:rsid w:val="00544B8E"/>
    <w:rsid w:val="005465D8"/>
    <w:rsid w:val="00547CC9"/>
    <w:rsid w:val="00554356"/>
    <w:rsid w:val="00556AC2"/>
    <w:rsid w:val="0056013D"/>
    <w:rsid w:val="00563687"/>
    <w:rsid w:val="00564D4C"/>
    <w:rsid w:val="00566A76"/>
    <w:rsid w:val="005700D1"/>
    <w:rsid w:val="00571D80"/>
    <w:rsid w:val="005721B2"/>
    <w:rsid w:val="0057353C"/>
    <w:rsid w:val="0057385E"/>
    <w:rsid w:val="0057645B"/>
    <w:rsid w:val="005805E8"/>
    <w:rsid w:val="00581393"/>
    <w:rsid w:val="005911A5"/>
    <w:rsid w:val="005911B4"/>
    <w:rsid w:val="0059223E"/>
    <w:rsid w:val="00592B0E"/>
    <w:rsid w:val="005936AD"/>
    <w:rsid w:val="00594D45"/>
    <w:rsid w:val="00594E6F"/>
    <w:rsid w:val="005974C9"/>
    <w:rsid w:val="00597DBC"/>
    <w:rsid w:val="005A0991"/>
    <w:rsid w:val="005A0B46"/>
    <w:rsid w:val="005A5FE1"/>
    <w:rsid w:val="005A6B4D"/>
    <w:rsid w:val="005B23CD"/>
    <w:rsid w:val="005B302F"/>
    <w:rsid w:val="005B43F8"/>
    <w:rsid w:val="005B6F3D"/>
    <w:rsid w:val="005C1A59"/>
    <w:rsid w:val="005C2A67"/>
    <w:rsid w:val="005C560F"/>
    <w:rsid w:val="005C61D4"/>
    <w:rsid w:val="005C6EEF"/>
    <w:rsid w:val="005D18EF"/>
    <w:rsid w:val="005D2CDD"/>
    <w:rsid w:val="005D58DB"/>
    <w:rsid w:val="005E110E"/>
    <w:rsid w:val="005E1349"/>
    <w:rsid w:val="005E1760"/>
    <w:rsid w:val="005E4FAA"/>
    <w:rsid w:val="005E5263"/>
    <w:rsid w:val="005E5ECD"/>
    <w:rsid w:val="005E6CC7"/>
    <w:rsid w:val="005E7303"/>
    <w:rsid w:val="005E762D"/>
    <w:rsid w:val="005F3508"/>
    <w:rsid w:val="005F5A8F"/>
    <w:rsid w:val="005F6143"/>
    <w:rsid w:val="005F6AF4"/>
    <w:rsid w:val="005F702E"/>
    <w:rsid w:val="00601546"/>
    <w:rsid w:val="006017F0"/>
    <w:rsid w:val="006030DB"/>
    <w:rsid w:val="00603276"/>
    <w:rsid w:val="00604534"/>
    <w:rsid w:val="00616E65"/>
    <w:rsid w:val="006216DC"/>
    <w:rsid w:val="006238B4"/>
    <w:rsid w:val="00623FDF"/>
    <w:rsid w:val="006248DD"/>
    <w:rsid w:val="00626414"/>
    <w:rsid w:val="00632EDD"/>
    <w:rsid w:val="00633845"/>
    <w:rsid w:val="00635D3D"/>
    <w:rsid w:val="00636261"/>
    <w:rsid w:val="0063657A"/>
    <w:rsid w:val="00637DD7"/>
    <w:rsid w:val="00637F68"/>
    <w:rsid w:val="00640146"/>
    <w:rsid w:val="0064161A"/>
    <w:rsid w:val="0064207F"/>
    <w:rsid w:val="00645B08"/>
    <w:rsid w:val="006475A8"/>
    <w:rsid w:val="00652C82"/>
    <w:rsid w:val="00654C68"/>
    <w:rsid w:val="00654E97"/>
    <w:rsid w:val="006601C9"/>
    <w:rsid w:val="00660434"/>
    <w:rsid w:val="00662402"/>
    <w:rsid w:val="00663955"/>
    <w:rsid w:val="00663E5E"/>
    <w:rsid w:val="00663F3B"/>
    <w:rsid w:val="00664BCE"/>
    <w:rsid w:val="00666E8D"/>
    <w:rsid w:val="00667B48"/>
    <w:rsid w:val="00670A3B"/>
    <w:rsid w:val="00670E4D"/>
    <w:rsid w:val="00671EBC"/>
    <w:rsid w:val="00671FB8"/>
    <w:rsid w:val="00671FFE"/>
    <w:rsid w:val="006753B0"/>
    <w:rsid w:val="006754E5"/>
    <w:rsid w:val="006770ED"/>
    <w:rsid w:val="006778FA"/>
    <w:rsid w:val="006828B4"/>
    <w:rsid w:val="006838E1"/>
    <w:rsid w:val="006861C7"/>
    <w:rsid w:val="0068763D"/>
    <w:rsid w:val="00687E2F"/>
    <w:rsid w:val="006919C9"/>
    <w:rsid w:val="00693D2C"/>
    <w:rsid w:val="006941C3"/>
    <w:rsid w:val="006A0361"/>
    <w:rsid w:val="006A08A7"/>
    <w:rsid w:val="006A19C6"/>
    <w:rsid w:val="006A2A74"/>
    <w:rsid w:val="006A791D"/>
    <w:rsid w:val="006B0149"/>
    <w:rsid w:val="006B3CC3"/>
    <w:rsid w:val="006B4052"/>
    <w:rsid w:val="006B4472"/>
    <w:rsid w:val="006B5AF8"/>
    <w:rsid w:val="006B7577"/>
    <w:rsid w:val="006C1AAE"/>
    <w:rsid w:val="006C4700"/>
    <w:rsid w:val="006C62C6"/>
    <w:rsid w:val="006C7B06"/>
    <w:rsid w:val="006D07A9"/>
    <w:rsid w:val="006D1C83"/>
    <w:rsid w:val="006D27DB"/>
    <w:rsid w:val="006D3961"/>
    <w:rsid w:val="006D3A24"/>
    <w:rsid w:val="006D4825"/>
    <w:rsid w:val="006D4989"/>
    <w:rsid w:val="006D6277"/>
    <w:rsid w:val="006D68E2"/>
    <w:rsid w:val="006D77C2"/>
    <w:rsid w:val="006E085E"/>
    <w:rsid w:val="006E24FF"/>
    <w:rsid w:val="006E28BC"/>
    <w:rsid w:val="006F36D8"/>
    <w:rsid w:val="006F5615"/>
    <w:rsid w:val="006F686F"/>
    <w:rsid w:val="007011B8"/>
    <w:rsid w:val="0071037B"/>
    <w:rsid w:val="007104BB"/>
    <w:rsid w:val="00710734"/>
    <w:rsid w:val="00710782"/>
    <w:rsid w:val="00712CEB"/>
    <w:rsid w:val="00715CD4"/>
    <w:rsid w:val="007167E3"/>
    <w:rsid w:val="0071691A"/>
    <w:rsid w:val="007174D8"/>
    <w:rsid w:val="00720595"/>
    <w:rsid w:val="00722C04"/>
    <w:rsid w:val="007231DB"/>
    <w:rsid w:val="00723DFB"/>
    <w:rsid w:val="007261FE"/>
    <w:rsid w:val="00733E9B"/>
    <w:rsid w:val="00735FA3"/>
    <w:rsid w:val="0073793B"/>
    <w:rsid w:val="00740ECD"/>
    <w:rsid w:val="00741CA6"/>
    <w:rsid w:val="00742D0F"/>
    <w:rsid w:val="00744220"/>
    <w:rsid w:val="0074450F"/>
    <w:rsid w:val="00744B90"/>
    <w:rsid w:val="007465DC"/>
    <w:rsid w:val="00750DF1"/>
    <w:rsid w:val="00753DBE"/>
    <w:rsid w:val="0075469F"/>
    <w:rsid w:val="007554BD"/>
    <w:rsid w:val="0076069F"/>
    <w:rsid w:val="00765785"/>
    <w:rsid w:val="00766F30"/>
    <w:rsid w:val="007701C3"/>
    <w:rsid w:val="00770436"/>
    <w:rsid w:val="0077324A"/>
    <w:rsid w:val="00777927"/>
    <w:rsid w:val="00780BE5"/>
    <w:rsid w:val="00785154"/>
    <w:rsid w:val="00793353"/>
    <w:rsid w:val="007933FB"/>
    <w:rsid w:val="00793D48"/>
    <w:rsid w:val="007945B8"/>
    <w:rsid w:val="00795812"/>
    <w:rsid w:val="007963DB"/>
    <w:rsid w:val="00796778"/>
    <w:rsid w:val="00797BC7"/>
    <w:rsid w:val="007A147C"/>
    <w:rsid w:val="007A2811"/>
    <w:rsid w:val="007B0CCD"/>
    <w:rsid w:val="007B0E97"/>
    <w:rsid w:val="007B4B6E"/>
    <w:rsid w:val="007C07EA"/>
    <w:rsid w:val="007C0F9E"/>
    <w:rsid w:val="007C40DB"/>
    <w:rsid w:val="007C48D2"/>
    <w:rsid w:val="007C6110"/>
    <w:rsid w:val="007C6892"/>
    <w:rsid w:val="007D0D5C"/>
    <w:rsid w:val="007D37D0"/>
    <w:rsid w:val="007D6CD7"/>
    <w:rsid w:val="007E03D3"/>
    <w:rsid w:val="007E166B"/>
    <w:rsid w:val="007E2119"/>
    <w:rsid w:val="007E2E2F"/>
    <w:rsid w:val="007E39EB"/>
    <w:rsid w:val="007E3BA5"/>
    <w:rsid w:val="007E3C15"/>
    <w:rsid w:val="007E3D1B"/>
    <w:rsid w:val="007E6088"/>
    <w:rsid w:val="007E675A"/>
    <w:rsid w:val="007F21E7"/>
    <w:rsid w:val="007F3EB0"/>
    <w:rsid w:val="007F531D"/>
    <w:rsid w:val="007F5AA8"/>
    <w:rsid w:val="007F7ED0"/>
    <w:rsid w:val="008033F4"/>
    <w:rsid w:val="008053A7"/>
    <w:rsid w:val="00807973"/>
    <w:rsid w:val="0081055F"/>
    <w:rsid w:val="00815BD0"/>
    <w:rsid w:val="00821B30"/>
    <w:rsid w:val="00822629"/>
    <w:rsid w:val="0082306B"/>
    <w:rsid w:val="008248EC"/>
    <w:rsid w:val="00824911"/>
    <w:rsid w:val="0082527D"/>
    <w:rsid w:val="008262F1"/>
    <w:rsid w:val="00827672"/>
    <w:rsid w:val="00827AD2"/>
    <w:rsid w:val="0083512A"/>
    <w:rsid w:val="00845441"/>
    <w:rsid w:val="008456DF"/>
    <w:rsid w:val="0084617E"/>
    <w:rsid w:val="00847615"/>
    <w:rsid w:val="00854C36"/>
    <w:rsid w:val="0085521F"/>
    <w:rsid w:val="00855757"/>
    <w:rsid w:val="00856BC6"/>
    <w:rsid w:val="00856DD6"/>
    <w:rsid w:val="00860362"/>
    <w:rsid w:val="008609EF"/>
    <w:rsid w:val="00864394"/>
    <w:rsid w:val="00866A56"/>
    <w:rsid w:val="00872BAA"/>
    <w:rsid w:val="008736D9"/>
    <w:rsid w:val="00875BE0"/>
    <w:rsid w:val="00876110"/>
    <w:rsid w:val="008766F7"/>
    <w:rsid w:val="00877D0C"/>
    <w:rsid w:val="008823BB"/>
    <w:rsid w:val="00883F53"/>
    <w:rsid w:val="0088768D"/>
    <w:rsid w:val="00896A64"/>
    <w:rsid w:val="00897DE9"/>
    <w:rsid w:val="008A0A96"/>
    <w:rsid w:val="008A2CEE"/>
    <w:rsid w:val="008A7A44"/>
    <w:rsid w:val="008B065C"/>
    <w:rsid w:val="008B41FE"/>
    <w:rsid w:val="008B469F"/>
    <w:rsid w:val="008B504B"/>
    <w:rsid w:val="008B542D"/>
    <w:rsid w:val="008B71C8"/>
    <w:rsid w:val="008C2269"/>
    <w:rsid w:val="008C4E95"/>
    <w:rsid w:val="008C6761"/>
    <w:rsid w:val="008C7861"/>
    <w:rsid w:val="008D0C2A"/>
    <w:rsid w:val="008D3946"/>
    <w:rsid w:val="008D3F4F"/>
    <w:rsid w:val="008D6818"/>
    <w:rsid w:val="008E0642"/>
    <w:rsid w:val="008E15FA"/>
    <w:rsid w:val="008E3908"/>
    <w:rsid w:val="008F0899"/>
    <w:rsid w:val="008F2F97"/>
    <w:rsid w:val="008F333E"/>
    <w:rsid w:val="008F4B63"/>
    <w:rsid w:val="008F4B9E"/>
    <w:rsid w:val="008F72F4"/>
    <w:rsid w:val="00903B81"/>
    <w:rsid w:val="0090490F"/>
    <w:rsid w:val="00904B7B"/>
    <w:rsid w:val="0090550E"/>
    <w:rsid w:val="0091219F"/>
    <w:rsid w:val="00912769"/>
    <w:rsid w:val="00915159"/>
    <w:rsid w:val="00915659"/>
    <w:rsid w:val="00915D43"/>
    <w:rsid w:val="00916FF5"/>
    <w:rsid w:val="00917277"/>
    <w:rsid w:val="00917B6B"/>
    <w:rsid w:val="00920E50"/>
    <w:rsid w:val="00925FEA"/>
    <w:rsid w:val="009260E6"/>
    <w:rsid w:val="00930EFC"/>
    <w:rsid w:val="0093283C"/>
    <w:rsid w:val="00932D8D"/>
    <w:rsid w:val="00933A83"/>
    <w:rsid w:val="00934A6E"/>
    <w:rsid w:val="00936A51"/>
    <w:rsid w:val="00936D38"/>
    <w:rsid w:val="0094077F"/>
    <w:rsid w:val="0094182C"/>
    <w:rsid w:val="009419BA"/>
    <w:rsid w:val="00946D6A"/>
    <w:rsid w:val="0094713A"/>
    <w:rsid w:val="00947E88"/>
    <w:rsid w:val="009526B5"/>
    <w:rsid w:val="009555C4"/>
    <w:rsid w:val="00955689"/>
    <w:rsid w:val="00955884"/>
    <w:rsid w:val="009573C0"/>
    <w:rsid w:val="009617F8"/>
    <w:rsid w:val="00965C0F"/>
    <w:rsid w:val="00966065"/>
    <w:rsid w:val="00967D48"/>
    <w:rsid w:val="0097111E"/>
    <w:rsid w:val="0097207F"/>
    <w:rsid w:val="00972250"/>
    <w:rsid w:val="0097267D"/>
    <w:rsid w:val="009759CF"/>
    <w:rsid w:val="009801C4"/>
    <w:rsid w:val="00981A9B"/>
    <w:rsid w:val="00982746"/>
    <w:rsid w:val="009857E7"/>
    <w:rsid w:val="00990C77"/>
    <w:rsid w:val="0099184F"/>
    <w:rsid w:val="00994CCA"/>
    <w:rsid w:val="00995B68"/>
    <w:rsid w:val="0099768B"/>
    <w:rsid w:val="009A13D9"/>
    <w:rsid w:val="009A1E53"/>
    <w:rsid w:val="009A253C"/>
    <w:rsid w:val="009A2DE8"/>
    <w:rsid w:val="009A3EC9"/>
    <w:rsid w:val="009A563B"/>
    <w:rsid w:val="009A5C7E"/>
    <w:rsid w:val="009A6CC0"/>
    <w:rsid w:val="009B08CB"/>
    <w:rsid w:val="009B0EEC"/>
    <w:rsid w:val="009B1904"/>
    <w:rsid w:val="009B1E8C"/>
    <w:rsid w:val="009B3A4D"/>
    <w:rsid w:val="009B3DED"/>
    <w:rsid w:val="009B50EE"/>
    <w:rsid w:val="009B603E"/>
    <w:rsid w:val="009B6099"/>
    <w:rsid w:val="009C12AD"/>
    <w:rsid w:val="009C7343"/>
    <w:rsid w:val="009C7EE8"/>
    <w:rsid w:val="009D0621"/>
    <w:rsid w:val="009D1F23"/>
    <w:rsid w:val="009D24A5"/>
    <w:rsid w:val="009D5937"/>
    <w:rsid w:val="009D7B78"/>
    <w:rsid w:val="009E01E3"/>
    <w:rsid w:val="009E108C"/>
    <w:rsid w:val="009E300A"/>
    <w:rsid w:val="009E53D5"/>
    <w:rsid w:val="009E7044"/>
    <w:rsid w:val="009F030C"/>
    <w:rsid w:val="009F451E"/>
    <w:rsid w:val="009F5508"/>
    <w:rsid w:val="009F55BE"/>
    <w:rsid w:val="00A0197A"/>
    <w:rsid w:val="00A01A15"/>
    <w:rsid w:val="00A052D7"/>
    <w:rsid w:val="00A05CC8"/>
    <w:rsid w:val="00A0641C"/>
    <w:rsid w:val="00A127BD"/>
    <w:rsid w:val="00A12C6D"/>
    <w:rsid w:val="00A13175"/>
    <w:rsid w:val="00A13857"/>
    <w:rsid w:val="00A14DB5"/>
    <w:rsid w:val="00A154EC"/>
    <w:rsid w:val="00A205F8"/>
    <w:rsid w:val="00A21780"/>
    <w:rsid w:val="00A23061"/>
    <w:rsid w:val="00A23C7C"/>
    <w:rsid w:val="00A30C38"/>
    <w:rsid w:val="00A31273"/>
    <w:rsid w:val="00A335FE"/>
    <w:rsid w:val="00A33B85"/>
    <w:rsid w:val="00A35008"/>
    <w:rsid w:val="00A35731"/>
    <w:rsid w:val="00A35BF8"/>
    <w:rsid w:val="00A4059D"/>
    <w:rsid w:val="00A430A2"/>
    <w:rsid w:val="00A43284"/>
    <w:rsid w:val="00A44462"/>
    <w:rsid w:val="00A448E4"/>
    <w:rsid w:val="00A44A02"/>
    <w:rsid w:val="00A54C9B"/>
    <w:rsid w:val="00A5550E"/>
    <w:rsid w:val="00A55581"/>
    <w:rsid w:val="00A55A6E"/>
    <w:rsid w:val="00A564F0"/>
    <w:rsid w:val="00A57694"/>
    <w:rsid w:val="00A60DCE"/>
    <w:rsid w:val="00A622BB"/>
    <w:rsid w:val="00A63DB1"/>
    <w:rsid w:val="00A6453B"/>
    <w:rsid w:val="00A66406"/>
    <w:rsid w:val="00A75773"/>
    <w:rsid w:val="00A766BE"/>
    <w:rsid w:val="00A770BC"/>
    <w:rsid w:val="00A77E3A"/>
    <w:rsid w:val="00A81E0A"/>
    <w:rsid w:val="00A83B61"/>
    <w:rsid w:val="00A84C63"/>
    <w:rsid w:val="00A912D6"/>
    <w:rsid w:val="00A924DD"/>
    <w:rsid w:val="00A93ABA"/>
    <w:rsid w:val="00A93EE0"/>
    <w:rsid w:val="00A9530B"/>
    <w:rsid w:val="00A96ACA"/>
    <w:rsid w:val="00A96B30"/>
    <w:rsid w:val="00AA049D"/>
    <w:rsid w:val="00AA0667"/>
    <w:rsid w:val="00AA0CD3"/>
    <w:rsid w:val="00AA193F"/>
    <w:rsid w:val="00AA230F"/>
    <w:rsid w:val="00AA7A0C"/>
    <w:rsid w:val="00AB240E"/>
    <w:rsid w:val="00AB2C38"/>
    <w:rsid w:val="00AB2E3B"/>
    <w:rsid w:val="00AB3A54"/>
    <w:rsid w:val="00AB4A37"/>
    <w:rsid w:val="00AB694D"/>
    <w:rsid w:val="00AB773D"/>
    <w:rsid w:val="00AB7CE9"/>
    <w:rsid w:val="00AC0B71"/>
    <w:rsid w:val="00AC299E"/>
    <w:rsid w:val="00AC3D35"/>
    <w:rsid w:val="00AC44E7"/>
    <w:rsid w:val="00AC4E76"/>
    <w:rsid w:val="00AC630B"/>
    <w:rsid w:val="00AC730E"/>
    <w:rsid w:val="00AD104E"/>
    <w:rsid w:val="00AD123C"/>
    <w:rsid w:val="00AD2C46"/>
    <w:rsid w:val="00AD5659"/>
    <w:rsid w:val="00AD5C5B"/>
    <w:rsid w:val="00AD69D4"/>
    <w:rsid w:val="00AD727F"/>
    <w:rsid w:val="00AD78FF"/>
    <w:rsid w:val="00AE244E"/>
    <w:rsid w:val="00AE3BF0"/>
    <w:rsid w:val="00AE3D29"/>
    <w:rsid w:val="00AE5367"/>
    <w:rsid w:val="00AE62B7"/>
    <w:rsid w:val="00AE758C"/>
    <w:rsid w:val="00AF0E96"/>
    <w:rsid w:val="00AF3D1E"/>
    <w:rsid w:val="00AF4BA8"/>
    <w:rsid w:val="00AF6E65"/>
    <w:rsid w:val="00AF789C"/>
    <w:rsid w:val="00B05101"/>
    <w:rsid w:val="00B0515B"/>
    <w:rsid w:val="00B053B8"/>
    <w:rsid w:val="00B0543F"/>
    <w:rsid w:val="00B0671D"/>
    <w:rsid w:val="00B07E39"/>
    <w:rsid w:val="00B11575"/>
    <w:rsid w:val="00B11FC5"/>
    <w:rsid w:val="00B132B9"/>
    <w:rsid w:val="00B20548"/>
    <w:rsid w:val="00B23B81"/>
    <w:rsid w:val="00B270A1"/>
    <w:rsid w:val="00B30822"/>
    <w:rsid w:val="00B30F79"/>
    <w:rsid w:val="00B3131A"/>
    <w:rsid w:val="00B323B0"/>
    <w:rsid w:val="00B34078"/>
    <w:rsid w:val="00B359F5"/>
    <w:rsid w:val="00B404A1"/>
    <w:rsid w:val="00B43833"/>
    <w:rsid w:val="00B43FF9"/>
    <w:rsid w:val="00B44880"/>
    <w:rsid w:val="00B45ACE"/>
    <w:rsid w:val="00B477A5"/>
    <w:rsid w:val="00B51A03"/>
    <w:rsid w:val="00B51A4B"/>
    <w:rsid w:val="00B51C66"/>
    <w:rsid w:val="00B53921"/>
    <w:rsid w:val="00B546EE"/>
    <w:rsid w:val="00B54D1B"/>
    <w:rsid w:val="00B54F9F"/>
    <w:rsid w:val="00B5581D"/>
    <w:rsid w:val="00B55E70"/>
    <w:rsid w:val="00B6490A"/>
    <w:rsid w:val="00B66E84"/>
    <w:rsid w:val="00B66EE6"/>
    <w:rsid w:val="00B7020C"/>
    <w:rsid w:val="00B713AF"/>
    <w:rsid w:val="00B72B2E"/>
    <w:rsid w:val="00B737A9"/>
    <w:rsid w:val="00B84DEE"/>
    <w:rsid w:val="00B85A03"/>
    <w:rsid w:val="00B875B3"/>
    <w:rsid w:val="00B94A07"/>
    <w:rsid w:val="00B967FF"/>
    <w:rsid w:val="00BB47A5"/>
    <w:rsid w:val="00BB5613"/>
    <w:rsid w:val="00BB6132"/>
    <w:rsid w:val="00BB7A86"/>
    <w:rsid w:val="00BB7C17"/>
    <w:rsid w:val="00BC7F9A"/>
    <w:rsid w:val="00BD043C"/>
    <w:rsid w:val="00BD368E"/>
    <w:rsid w:val="00BD396F"/>
    <w:rsid w:val="00BD3E44"/>
    <w:rsid w:val="00BD4BEC"/>
    <w:rsid w:val="00BD4DFD"/>
    <w:rsid w:val="00BD6570"/>
    <w:rsid w:val="00BD7A26"/>
    <w:rsid w:val="00BE249B"/>
    <w:rsid w:val="00BE505F"/>
    <w:rsid w:val="00BF0315"/>
    <w:rsid w:val="00BF122A"/>
    <w:rsid w:val="00BF4F5F"/>
    <w:rsid w:val="00BF5205"/>
    <w:rsid w:val="00C02A63"/>
    <w:rsid w:val="00C038E8"/>
    <w:rsid w:val="00C058C6"/>
    <w:rsid w:val="00C06DEC"/>
    <w:rsid w:val="00C1546B"/>
    <w:rsid w:val="00C163F0"/>
    <w:rsid w:val="00C20408"/>
    <w:rsid w:val="00C220BF"/>
    <w:rsid w:val="00C25D10"/>
    <w:rsid w:val="00C26EAD"/>
    <w:rsid w:val="00C2727E"/>
    <w:rsid w:val="00C305DD"/>
    <w:rsid w:val="00C326C7"/>
    <w:rsid w:val="00C332EB"/>
    <w:rsid w:val="00C40BC7"/>
    <w:rsid w:val="00C415FA"/>
    <w:rsid w:val="00C42F43"/>
    <w:rsid w:val="00C44761"/>
    <w:rsid w:val="00C45668"/>
    <w:rsid w:val="00C4610E"/>
    <w:rsid w:val="00C551AC"/>
    <w:rsid w:val="00C60C83"/>
    <w:rsid w:val="00C620DF"/>
    <w:rsid w:val="00C62324"/>
    <w:rsid w:val="00C638C2"/>
    <w:rsid w:val="00C66740"/>
    <w:rsid w:val="00C67435"/>
    <w:rsid w:val="00C70A5A"/>
    <w:rsid w:val="00C729B5"/>
    <w:rsid w:val="00C75D39"/>
    <w:rsid w:val="00C776EB"/>
    <w:rsid w:val="00C8206E"/>
    <w:rsid w:val="00C83940"/>
    <w:rsid w:val="00C84887"/>
    <w:rsid w:val="00C84FE4"/>
    <w:rsid w:val="00C85CFD"/>
    <w:rsid w:val="00C8712B"/>
    <w:rsid w:val="00C92477"/>
    <w:rsid w:val="00C93428"/>
    <w:rsid w:val="00C95C72"/>
    <w:rsid w:val="00CA389A"/>
    <w:rsid w:val="00CA3FE2"/>
    <w:rsid w:val="00CA4010"/>
    <w:rsid w:val="00CA5356"/>
    <w:rsid w:val="00CB10E9"/>
    <w:rsid w:val="00CB1EF4"/>
    <w:rsid w:val="00CB6915"/>
    <w:rsid w:val="00CC59C5"/>
    <w:rsid w:val="00CC71DC"/>
    <w:rsid w:val="00CD36C5"/>
    <w:rsid w:val="00CD3CE0"/>
    <w:rsid w:val="00CD72E7"/>
    <w:rsid w:val="00CE0831"/>
    <w:rsid w:val="00CE1AAC"/>
    <w:rsid w:val="00CE394B"/>
    <w:rsid w:val="00CE5B04"/>
    <w:rsid w:val="00CE6C3F"/>
    <w:rsid w:val="00CF0226"/>
    <w:rsid w:val="00CF19C2"/>
    <w:rsid w:val="00CF1D1C"/>
    <w:rsid w:val="00CF1F0C"/>
    <w:rsid w:val="00CF2218"/>
    <w:rsid w:val="00CF24AD"/>
    <w:rsid w:val="00CF482C"/>
    <w:rsid w:val="00CF489B"/>
    <w:rsid w:val="00CF654E"/>
    <w:rsid w:val="00CF7331"/>
    <w:rsid w:val="00D050EA"/>
    <w:rsid w:val="00D05882"/>
    <w:rsid w:val="00D065EA"/>
    <w:rsid w:val="00D10320"/>
    <w:rsid w:val="00D10B1E"/>
    <w:rsid w:val="00D124A1"/>
    <w:rsid w:val="00D1262D"/>
    <w:rsid w:val="00D12AF7"/>
    <w:rsid w:val="00D1590A"/>
    <w:rsid w:val="00D166D8"/>
    <w:rsid w:val="00D20071"/>
    <w:rsid w:val="00D22025"/>
    <w:rsid w:val="00D2593A"/>
    <w:rsid w:val="00D26A8A"/>
    <w:rsid w:val="00D31C05"/>
    <w:rsid w:val="00D335AE"/>
    <w:rsid w:val="00D33D7C"/>
    <w:rsid w:val="00D36A1B"/>
    <w:rsid w:val="00D37243"/>
    <w:rsid w:val="00D40203"/>
    <w:rsid w:val="00D415F4"/>
    <w:rsid w:val="00D43B38"/>
    <w:rsid w:val="00D44437"/>
    <w:rsid w:val="00D44459"/>
    <w:rsid w:val="00D44BD3"/>
    <w:rsid w:val="00D44C87"/>
    <w:rsid w:val="00D45185"/>
    <w:rsid w:val="00D4641D"/>
    <w:rsid w:val="00D50A3B"/>
    <w:rsid w:val="00D51DEF"/>
    <w:rsid w:val="00D526EC"/>
    <w:rsid w:val="00D52BE1"/>
    <w:rsid w:val="00D5375F"/>
    <w:rsid w:val="00D545C7"/>
    <w:rsid w:val="00D55B7B"/>
    <w:rsid w:val="00D56CD9"/>
    <w:rsid w:val="00D57841"/>
    <w:rsid w:val="00D60525"/>
    <w:rsid w:val="00D65F7F"/>
    <w:rsid w:val="00D67801"/>
    <w:rsid w:val="00D707D8"/>
    <w:rsid w:val="00D72465"/>
    <w:rsid w:val="00D74968"/>
    <w:rsid w:val="00D77957"/>
    <w:rsid w:val="00D8056A"/>
    <w:rsid w:val="00D83E7F"/>
    <w:rsid w:val="00D863E6"/>
    <w:rsid w:val="00D865D0"/>
    <w:rsid w:val="00D91C04"/>
    <w:rsid w:val="00D92278"/>
    <w:rsid w:val="00D9484D"/>
    <w:rsid w:val="00D94BF0"/>
    <w:rsid w:val="00DA2615"/>
    <w:rsid w:val="00DA41D0"/>
    <w:rsid w:val="00DA484A"/>
    <w:rsid w:val="00DA58FB"/>
    <w:rsid w:val="00DA607F"/>
    <w:rsid w:val="00DA653F"/>
    <w:rsid w:val="00DA73C2"/>
    <w:rsid w:val="00DB0026"/>
    <w:rsid w:val="00DB08F1"/>
    <w:rsid w:val="00DB0A01"/>
    <w:rsid w:val="00DB1AAC"/>
    <w:rsid w:val="00DB4B36"/>
    <w:rsid w:val="00DB57CF"/>
    <w:rsid w:val="00DB6B36"/>
    <w:rsid w:val="00DB73DB"/>
    <w:rsid w:val="00DC1BB5"/>
    <w:rsid w:val="00DC42D3"/>
    <w:rsid w:val="00DC4ED2"/>
    <w:rsid w:val="00DC523E"/>
    <w:rsid w:val="00DC550F"/>
    <w:rsid w:val="00DC668B"/>
    <w:rsid w:val="00DD4AF3"/>
    <w:rsid w:val="00DD519F"/>
    <w:rsid w:val="00DD5B2F"/>
    <w:rsid w:val="00DD6443"/>
    <w:rsid w:val="00DD68F5"/>
    <w:rsid w:val="00DD6A97"/>
    <w:rsid w:val="00DE0927"/>
    <w:rsid w:val="00DE1E60"/>
    <w:rsid w:val="00DE2F52"/>
    <w:rsid w:val="00DE4436"/>
    <w:rsid w:val="00DE485C"/>
    <w:rsid w:val="00DE5728"/>
    <w:rsid w:val="00DE5BDC"/>
    <w:rsid w:val="00DF3198"/>
    <w:rsid w:val="00DF3265"/>
    <w:rsid w:val="00DF35C6"/>
    <w:rsid w:val="00DF4157"/>
    <w:rsid w:val="00DF79C5"/>
    <w:rsid w:val="00DF7C53"/>
    <w:rsid w:val="00E019A2"/>
    <w:rsid w:val="00E01D4E"/>
    <w:rsid w:val="00E0214B"/>
    <w:rsid w:val="00E028B1"/>
    <w:rsid w:val="00E0496B"/>
    <w:rsid w:val="00E04FA7"/>
    <w:rsid w:val="00E051F0"/>
    <w:rsid w:val="00E14302"/>
    <w:rsid w:val="00E203E2"/>
    <w:rsid w:val="00E20969"/>
    <w:rsid w:val="00E21853"/>
    <w:rsid w:val="00E21D1C"/>
    <w:rsid w:val="00E22278"/>
    <w:rsid w:val="00E23C2E"/>
    <w:rsid w:val="00E26C5C"/>
    <w:rsid w:val="00E319C6"/>
    <w:rsid w:val="00E3255A"/>
    <w:rsid w:val="00E329E5"/>
    <w:rsid w:val="00E34C54"/>
    <w:rsid w:val="00E34EB2"/>
    <w:rsid w:val="00E3705F"/>
    <w:rsid w:val="00E40F62"/>
    <w:rsid w:val="00E440D7"/>
    <w:rsid w:val="00E4556A"/>
    <w:rsid w:val="00E478D5"/>
    <w:rsid w:val="00E47A9A"/>
    <w:rsid w:val="00E47E6A"/>
    <w:rsid w:val="00E51653"/>
    <w:rsid w:val="00E5245C"/>
    <w:rsid w:val="00E526B0"/>
    <w:rsid w:val="00E52751"/>
    <w:rsid w:val="00E552DA"/>
    <w:rsid w:val="00E56D17"/>
    <w:rsid w:val="00E56D7E"/>
    <w:rsid w:val="00E60108"/>
    <w:rsid w:val="00E604C6"/>
    <w:rsid w:val="00E61C21"/>
    <w:rsid w:val="00E62DE3"/>
    <w:rsid w:val="00E64300"/>
    <w:rsid w:val="00E646B3"/>
    <w:rsid w:val="00E6599D"/>
    <w:rsid w:val="00E66FC5"/>
    <w:rsid w:val="00E67A9A"/>
    <w:rsid w:val="00E70F5E"/>
    <w:rsid w:val="00E71CE6"/>
    <w:rsid w:val="00E72FC1"/>
    <w:rsid w:val="00E730FD"/>
    <w:rsid w:val="00E735C3"/>
    <w:rsid w:val="00E76448"/>
    <w:rsid w:val="00E76AB2"/>
    <w:rsid w:val="00E774C9"/>
    <w:rsid w:val="00E7786E"/>
    <w:rsid w:val="00E80386"/>
    <w:rsid w:val="00E80BE2"/>
    <w:rsid w:val="00E82F27"/>
    <w:rsid w:val="00E833BE"/>
    <w:rsid w:val="00E85E54"/>
    <w:rsid w:val="00E9511D"/>
    <w:rsid w:val="00E97E80"/>
    <w:rsid w:val="00E97EB1"/>
    <w:rsid w:val="00E97FA1"/>
    <w:rsid w:val="00EA1351"/>
    <w:rsid w:val="00EA3ECD"/>
    <w:rsid w:val="00EA4968"/>
    <w:rsid w:val="00EA646C"/>
    <w:rsid w:val="00EA6F9C"/>
    <w:rsid w:val="00EB23B2"/>
    <w:rsid w:val="00EB4CB4"/>
    <w:rsid w:val="00EB5245"/>
    <w:rsid w:val="00EB52D5"/>
    <w:rsid w:val="00EB6213"/>
    <w:rsid w:val="00EB6ADE"/>
    <w:rsid w:val="00EC08B5"/>
    <w:rsid w:val="00EC127F"/>
    <w:rsid w:val="00EC74A2"/>
    <w:rsid w:val="00ED1108"/>
    <w:rsid w:val="00ED3D60"/>
    <w:rsid w:val="00ED606A"/>
    <w:rsid w:val="00ED6CA0"/>
    <w:rsid w:val="00ED6CCF"/>
    <w:rsid w:val="00EE11E2"/>
    <w:rsid w:val="00EE183B"/>
    <w:rsid w:val="00EE235E"/>
    <w:rsid w:val="00EE2A00"/>
    <w:rsid w:val="00EE5B3A"/>
    <w:rsid w:val="00EE7809"/>
    <w:rsid w:val="00EF0074"/>
    <w:rsid w:val="00EF0AD5"/>
    <w:rsid w:val="00EF31FE"/>
    <w:rsid w:val="00EF5BF5"/>
    <w:rsid w:val="00EF66F9"/>
    <w:rsid w:val="00EF69DA"/>
    <w:rsid w:val="00F002A8"/>
    <w:rsid w:val="00F02133"/>
    <w:rsid w:val="00F0233A"/>
    <w:rsid w:val="00F03254"/>
    <w:rsid w:val="00F12F47"/>
    <w:rsid w:val="00F15307"/>
    <w:rsid w:val="00F16949"/>
    <w:rsid w:val="00F169FE"/>
    <w:rsid w:val="00F17835"/>
    <w:rsid w:val="00F20968"/>
    <w:rsid w:val="00F23B14"/>
    <w:rsid w:val="00F24302"/>
    <w:rsid w:val="00F24592"/>
    <w:rsid w:val="00F31492"/>
    <w:rsid w:val="00F31DEF"/>
    <w:rsid w:val="00F34197"/>
    <w:rsid w:val="00F34C70"/>
    <w:rsid w:val="00F35CC9"/>
    <w:rsid w:val="00F366E0"/>
    <w:rsid w:val="00F3677C"/>
    <w:rsid w:val="00F36CBC"/>
    <w:rsid w:val="00F378C3"/>
    <w:rsid w:val="00F44291"/>
    <w:rsid w:val="00F50F27"/>
    <w:rsid w:val="00F52F0D"/>
    <w:rsid w:val="00F54730"/>
    <w:rsid w:val="00F561B6"/>
    <w:rsid w:val="00F6097B"/>
    <w:rsid w:val="00F625A4"/>
    <w:rsid w:val="00F63BCA"/>
    <w:rsid w:val="00F6594F"/>
    <w:rsid w:val="00F661B1"/>
    <w:rsid w:val="00F67CD6"/>
    <w:rsid w:val="00F71896"/>
    <w:rsid w:val="00F72119"/>
    <w:rsid w:val="00F722DF"/>
    <w:rsid w:val="00F72A1B"/>
    <w:rsid w:val="00F76435"/>
    <w:rsid w:val="00F77118"/>
    <w:rsid w:val="00F82FE4"/>
    <w:rsid w:val="00F84A16"/>
    <w:rsid w:val="00F854F1"/>
    <w:rsid w:val="00F860B3"/>
    <w:rsid w:val="00F868F4"/>
    <w:rsid w:val="00F87D08"/>
    <w:rsid w:val="00F92962"/>
    <w:rsid w:val="00F95D4B"/>
    <w:rsid w:val="00F96887"/>
    <w:rsid w:val="00FA0766"/>
    <w:rsid w:val="00FA26E3"/>
    <w:rsid w:val="00FA3416"/>
    <w:rsid w:val="00FA6536"/>
    <w:rsid w:val="00FA7D91"/>
    <w:rsid w:val="00FB0E82"/>
    <w:rsid w:val="00FB2E90"/>
    <w:rsid w:val="00FB31EF"/>
    <w:rsid w:val="00FB38EF"/>
    <w:rsid w:val="00FB4800"/>
    <w:rsid w:val="00FB58C8"/>
    <w:rsid w:val="00FB62C9"/>
    <w:rsid w:val="00FC099A"/>
    <w:rsid w:val="00FC1699"/>
    <w:rsid w:val="00FC1A30"/>
    <w:rsid w:val="00FC3507"/>
    <w:rsid w:val="00FC4E6C"/>
    <w:rsid w:val="00FC5A49"/>
    <w:rsid w:val="00FD0AB7"/>
    <w:rsid w:val="00FD11EA"/>
    <w:rsid w:val="00FD65E6"/>
    <w:rsid w:val="00FE0081"/>
    <w:rsid w:val="00FE07BF"/>
    <w:rsid w:val="00FE1536"/>
    <w:rsid w:val="00FE171C"/>
    <w:rsid w:val="00FE4660"/>
    <w:rsid w:val="00FE6708"/>
    <w:rsid w:val="00FF0D82"/>
    <w:rsid w:val="00FF1385"/>
    <w:rsid w:val="00FF1F07"/>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933A83"/>
  </w:style>
  <w:style w:type="paragraph" w:styleId="Nagwek1">
    <w:name w:val="heading 1"/>
    <w:basedOn w:val="Normalny"/>
    <w:next w:val="Normalny"/>
    <w:link w:val="Nagwek1Znak"/>
    <w:uiPriority w:val="9"/>
    <w:qFormat/>
    <w:rsid w:val="00933A83"/>
    <w:pPr>
      <w:keepNext/>
      <w:keepLines/>
      <w:spacing w:before="480" w:after="120"/>
      <w:outlineLvl w:val="0"/>
    </w:pPr>
    <w:rPr>
      <w:b/>
      <w:sz w:val="48"/>
      <w:szCs w:val="48"/>
    </w:rPr>
  </w:style>
  <w:style w:type="paragraph" w:styleId="Nagwek2">
    <w:name w:val="heading 2"/>
    <w:basedOn w:val="Normalny"/>
    <w:next w:val="Normalny"/>
    <w:link w:val="Nagwek2Znak"/>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paragraph" w:styleId="Nagwek8">
    <w:name w:val="heading 8"/>
    <w:basedOn w:val="Normalny"/>
    <w:next w:val="Normalny"/>
    <w:link w:val="Nagwek8Znak"/>
    <w:uiPriority w:val="9"/>
    <w:semiHidden/>
    <w:unhideWhenUsed/>
    <w:qFormat/>
    <w:rsid w:val="006D27DB"/>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top w:w="0" w:type="dxa"/>
        <w:left w:w="115" w:type="dxa"/>
        <w:bottom w:w="0"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semiHidden/>
    <w:unhideWhenUsed/>
    <w:rsid w:val="00933A83"/>
  </w:style>
  <w:style w:type="character" w:customStyle="1" w:styleId="TekstkomentarzaZnak">
    <w:name w:val="Tekst komentarza Znak"/>
    <w:basedOn w:val="Domylnaczcionkaakapitu"/>
    <w:link w:val="Tekstkomentarza"/>
    <w:uiPriority w:val="99"/>
    <w:semiHidden/>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9"/>
      </w:numPr>
    </w:pPr>
  </w:style>
  <w:style w:type="numbering" w:customStyle="1" w:styleId="Zaimportowanystyl21">
    <w:name w:val="Zaimportowany styl 21"/>
    <w:rsid w:val="00687E2F"/>
    <w:pPr>
      <w:numPr>
        <w:numId w:val="10"/>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qFormat/>
    <w:rsid w:val="008B71C8"/>
  </w:style>
  <w:style w:type="numbering" w:customStyle="1" w:styleId="Zaimportowanystyl26">
    <w:name w:val="Zaimportowany styl 26"/>
    <w:rsid w:val="00244BE8"/>
    <w:pPr>
      <w:numPr>
        <w:numId w:val="11"/>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uiPriority w:val="1"/>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agwek8Znak">
    <w:name w:val="Nagłówek 8 Znak"/>
    <w:basedOn w:val="Domylnaczcionkaakapitu"/>
    <w:link w:val="Nagwek8"/>
    <w:uiPriority w:val="9"/>
    <w:semiHidden/>
    <w:rsid w:val="006D27DB"/>
    <w:rPr>
      <w:rFonts w:asciiTheme="majorHAnsi" w:eastAsiaTheme="majorEastAsia" w:hAnsiTheme="majorHAnsi" w:cstheme="majorBidi"/>
      <w:color w:val="404040" w:themeColor="text1" w:themeTint="BF"/>
    </w:rPr>
  </w:style>
  <w:style w:type="character" w:customStyle="1" w:styleId="Nagwek2Znak">
    <w:name w:val="Nagłówek 2 Znak"/>
    <w:basedOn w:val="Domylnaczcionkaakapitu"/>
    <w:link w:val="Nagwek2"/>
    <w:rsid w:val="006D27DB"/>
    <w:rPr>
      <w:b/>
      <w:sz w:val="36"/>
      <w:szCs w:val="36"/>
    </w:rPr>
  </w:style>
  <w:style w:type="character" w:customStyle="1" w:styleId="Nagwek4Znak">
    <w:name w:val="Nagłówek 4 Znak"/>
    <w:basedOn w:val="Domylnaczcionkaakapitu"/>
    <w:link w:val="Nagwek4"/>
    <w:uiPriority w:val="9"/>
    <w:rsid w:val="006D27DB"/>
    <w:rPr>
      <w:b/>
      <w:sz w:val="24"/>
      <w:szCs w:val="24"/>
    </w:rPr>
  </w:style>
  <w:style w:type="paragraph" w:styleId="Tekstpodstawowy3">
    <w:name w:val="Body Text 3"/>
    <w:basedOn w:val="Normalny"/>
    <w:link w:val="Tekstpodstawowy3Znak"/>
    <w:uiPriority w:val="99"/>
    <w:unhideWhenUsed/>
    <w:rsid w:val="006D27DB"/>
    <w:pPr>
      <w:spacing w:after="120" w:line="276" w:lineRule="auto"/>
    </w:pPr>
    <w:rPr>
      <w:rFonts w:cs="Times New Roman"/>
      <w:sz w:val="16"/>
      <w:szCs w:val="16"/>
      <w:lang w:eastAsia="en-US"/>
    </w:rPr>
  </w:style>
  <w:style w:type="character" w:customStyle="1" w:styleId="Tekstpodstawowy3Znak">
    <w:name w:val="Tekst podstawowy 3 Znak"/>
    <w:basedOn w:val="Domylnaczcionkaakapitu"/>
    <w:link w:val="Tekstpodstawowy3"/>
    <w:uiPriority w:val="99"/>
    <w:rsid w:val="006D27DB"/>
    <w:rPr>
      <w:rFonts w:cs="Times New Roman"/>
      <w:sz w:val="16"/>
      <w:szCs w:val="16"/>
      <w:lang w:eastAsia="en-US"/>
    </w:rPr>
  </w:style>
  <w:style w:type="paragraph" w:styleId="Zwykytekst">
    <w:name w:val="Plain Text"/>
    <w:basedOn w:val="Normalny"/>
    <w:link w:val="ZwykytekstZnak"/>
    <w:rsid w:val="006D27DB"/>
    <w:rPr>
      <w:rFonts w:ascii="Courier New" w:eastAsia="Times New Roman" w:hAnsi="Courier New" w:cs="Times New Roman"/>
      <w:lang w:eastAsia="en-US"/>
    </w:rPr>
  </w:style>
  <w:style w:type="character" w:customStyle="1" w:styleId="ZwykytekstZnak">
    <w:name w:val="Zwykły tekst Znak"/>
    <w:basedOn w:val="Domylnaczcionkaakapitu"/>
    <w:link w:val="Zwykytekst"/>
    <w:rsid w:val="006D27DB"/>
    <w:rPr>
      <w:rFonts w:ascii="Courier New" w:eastAsia="Times New Roman" w:hAnsi="Courier New" w:cs="Times New Roman"/>
      <w:lang w:eastAsia="en-US"/>
    </w:rPr>
  </w:style>
  <w:style w:type="paragraph" w:customStyle="1" w:styleId="Textbody">
    <w:name w:val="Text body"/>
    <w:basedOn w:val="Standard"/>
    <w:rsid w:val="006D27DB"/>
    <w:pPr>
      <w:spacing w:after="120"/>
    </w:pPr>
    <w:rPr>
      <w:rFonts w:eastAsia="SimSun" w:cs="Mangal"/>
      <w:lang w:val="pl-PL" w:eastAsia="zh-CN" w:bidi="hi-IN"/>
    </w:rPr>
  </w:style>
  <w:style w:type="numbering" w:customStyle="1" w:styleId="WWNum1">
    <w:name w:val="WWNum1"/>
    <w:basedOn w:val="Bezlisty"/>
    <w:rsid w:val="006D27DB"/>
    <w:pPr>
      <w:numPr>
        <w:numId w:val="25"/>
      </w:numPr>
    </w:pPr>
  </w:style>
  <w:style w:type="paragraph" w:customStyle="1" w:styleId="WW-Tekstpodstawowywcity2">
    <w:name w:val="WW-Tekst podstawowy wcięty 2"/>
    <w:basedOn w:val="Normalny"/>
    <w:rsid w:val="006D27DB"/>
    <w:pPr>
      <w:widowControl w:val="0"/>
      <w:suppressAutoHyphens/>
      <w:ind w:left="340" w:hanging="340"/>
      <w:jc w:val="both"/>
    </w:pPr>
    <w:rPr>
      <w:rFonts w:ascii="Thorndale" w:eastAsia="HG Mincho Light J" w:hAnsi="Thorndale" w:cs="Times New Roman"/>
      <w:color w:val="000000"/>
      <w:sz w:val="24"/>
    </w:rPr>
  </w:style>
  <w:style w:type="paragraph" w:customStyle="1" w:styleId="Normalny1">
    <w:name w:val="Normalny1"/>
    <w:rsid w:val="006D27DB"/>
    <w:pPr>
      <w:suppressAutoHyphens/>
      <w:spacing w:after="200" w:line="276" w:lineRule="auto"/>
      <w:textAlignment w:val="baseline"/>
    </w:pPr>
    <w:rPr>
      <w:rFonts w:cs="Times New Roman"/>
      <w:sz w:val="22"/>
      <w:szCs w:val="22"/>
      <w:lang w:eastAsia="en-US"/>
    </w:rPr>
  </w:style>
  <w:style w:type="numbering" w:customStyle="1" w:styleId="Zaimportowanystyl3">
    <w:name w:val="Zaimportowany styl 3"/>
    <w:rsid w:val="006D27DB"/>
    <w:pPr>
      <w:numPr>
        <w:numId w:val="31"/>
      </w:numPr>
    </w:pPr>
  </w:style>
  <w:style w:type="paragraph" w:customStyle="1" w:styleId="Bezodstpw1">
    <w:name w:val="Bez odstępów1"/>
    <w:rsid w:val="006D27DB"/>
    <w:pPr>
      <w:widowControl w:val="0"/>
      <w:suppressAutoHyphens/>
    </w:pPr>
    <w:rPr>
      <w:rFonts w:ascii="Arial" w:eastAsia="SimSun" w:hAnsi="Arial" w:cs="Courier New"/>
      <w:color w:val="000000"/>
      <w:kern w:val="1"/>
      <w:sz w:val="24"/>
      <w:szCs w:val="24"/>
      <w:lang w:eastAsia="hi-IN" w:bidi="hi-IN"/>
    </w:rPr>
  </w:style>
  <w:style w:type="character" w:customStyle="1" w:styleId="articletitle">
    <w:name w:val="articletitle"/>
    <w:basedOn w:val="Domylnaczcionkaakapitu"/>
    <w:rsid w:val="006D27DB"/>
  </w:style>
  <w:style w:type="paragraph" w:customStyle="1" w:styleId="Tekstpodstawowy21">
    <w:name w:val="Tekst podstawowy 21"/>
    <w:basedOn w:val="Normalny"/>
    <w:rsid w:val="006D27DB"/>
    <w:pPr>
      <w:jc w:val="both"/>
    </w:pPr>
    <w:rPr>
      <w:rFonts w:ascii="Times New Roman" w:eastAsia="Times New Roman" w:hAnsi="Times New Roman" w:cs="Times New Roman"/>
      <w:kern w:val="20"/>
      <w:position w:val="2"/>
      <w:sz w:val="24"/>
    </w:rPr>
  </w:style>
  <w:style w:type="paragraph" w:styleId="Tekstpodstawowywcity3">
    <w:name w:val="Body Text Indent 3"/>
    <w:basedOn w:val="Normalny"/>
    <w:link w:val="Tekstpodstawowywcity3Znak"/>
    <w:uiPriority w:val="99"/>
    <w:semiHidden/>
    <w:unhideWhenUsed/>
    <w:rsid w:val="006D27DB"/>
    <w:pPr>
      <w:spacing w:after="120" w:line="276" w:lineRule="auto"/>
      <w:ind w:left="283"/>
    </w:pPr>
    <w:rPr>
      <w:rFonts w:cs="Times New Roman"/>
      <w:sz w:val="16"/>
      <w:szCs w:val="16"/>
      <w:lang w:eastAsia="en-US"/>
    </w:rPr>
  </w:style>
  <w:style w:type="character" w:customStyle="1" w:styleId="Tekstpodstawowywcity3Znak">
    <w:name w:val="Tekst podstawowy wcięty 3 Znak"/>
    <w:basedOn w:val="Domylnaczcionkaakapitu"/>
    <w:link w:val="Tekstpodstawowywcity3"/>
    <w:uiPriority w:val="99"/>
    <w:semiHidden/>
    <w:rsid w:val="006D27DB"/>
    <w:rPr>
      <w:rFonts w:cs="Times New Roman"/>
      <w:sz w:val="16"/>
      <w:szCs w:val="16"/>
      <w:lang w:eastAsia="en-US"/>
    </w:rPr>
  </w:style>
  <w:style w:type="character" w:styleId="UyteHipercze">
    <w:name w:val="FollowedHyperlink"/>
    <w:basedOn w:val="Domylnaczcionkaakapitu"/>
    <w:uiPriority w:val="99"/>
    <w:semiHidden/>
    <w:unhideWhenUsed/>
    <w:rsid w:val="006D27DB"/>
    <w:rPr>
      <w:color w:val="800080"/>
      <w:u w:val="single"/>
    </w:rPr>
  </w:style>
  <w:style w:type="paragraph" w:customStyle="1" w:styleId="xl70">
    <w:name w:val="xl70"/>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1">
    <w:name w:val="xl71"/>
    <w:basedOn w:val="Normalny"/>
    <w:rsid w:val="006D27DB"/>
    <w:pPr>
      <w:spacing w:before="100" w:beforeAutospacing="1" w:after="100" w:afterAutospacing="1"/>
    </w:pPr>
    <w:rPr>
      <w:rFonts w:eastAsia="Times New Roman" w:cs="Times New Roman"/>
      <w:sz w:val="24"/>
      <w:szCs w:val="24"/>
    </w:rPr>
  </w:style>
  <w:style w:type="paragraph" w:customStyle="1" w:styleId="xl72">
    <w:name w:val="xl7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3">
    <w:name w:val="xl73"/>
    <w:basedOn w:val="Normalny"/>
    <w:rsid w:val="006D27DB"/>
    <w:pPr>
      <w:spacing w:before="100" w:beforeAutospacing="1" w:after="100" w:afterAutospacing="1"/>
      <w:jc w:val="center"/>
      <w:textAlignment w:val="center"/>
    </w:pPr>
    <w:rPr>
      <w:rFonts w:eastAsia="Times New Roman" w:cs="Times New Roman"/>
      <w:sz w:val="24"/>
      <w:szCs w:val="24"/>
    </w:rPr>
  </w:style>
  <w:style w:type="paragraph" w:customStyle="1" w:styleId="xl74">
    <w:name w:val="xl74"/>
    <w:basedOn w:val="Normalny"/>
    <w:rsid w:val="006D27DB"/>
    <w:pPr>
      <w:spacing w:before="100" w:beforeAutospacing="1" w:after="100" w:afterAutospacing="1"/>
      <w:jc w:val="center"/>
    </w:pPr>
    <w:rPr>
      <w:rFonts w:ascii="Times New Roman" w:eastAsia="Times New Roman" w:hAnsi="Times New Roman" w:cs="Times New Roman"/>
      <w:sz w:val="24"/>
      <w:szCs w:val="24"/>
    </w:rPr>
  </w:style>
  <w:style w:type="paragraph" w:customStyle="1" w:styleId="xl75">
    <w:name w:val="xl75"/>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6">
    <w:name w:val="xl76"/>
    <w:basedOn w:val="Normalny"/>
    <w:rsid w:val="006D27DB"/>
    <w:pPr>
      <w:spacing w:before="100" w:beforeAutospacing="1" w:after="100" w:afterAutospacing="1"/>
    </w:pPr>
    <w:rPr>
      <w:rFonts w:eastAsia="Times New Roman" w:cs="Times New Roman"/>
      <w:sz w:val="24"/>
      <w:szCs w:val="24"/>
    </w:rPr>
  </w:style>
  <w:style w:type="paragraph" w:customStyle="1" w:styleId="xl77">
    <w:name w:val="xl77"/>
    <w:basedOn w:val="Normalny"/>
    <w:rsid w:val="006D27DB"/>
    <w:pPr>
      <w:spacing w:before="100" w:beforeAutospacing="1" w:after="100" w:afterAutospacing="1"/>
    </w:pPr>
    <w:rPr>
      <w:rFonts w:ascii="Arial" w:eastAsia="Times New Roman" w:hAnsi="Arial" w:cs="Arial"/>
      <w:color w:val="000000"/>
      <w:sz w:val="18"/>
      <w:szCs w:val="18"/>
    </w:rPr>
  </w:style>
  <w:style w:type="paragraph" w:customStyle="1" w:styleId="xl78">
    <w:name w:val="xl78"/>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79">
    <w:name w:val="xl79"/>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0">
    <w:name w:val="xl80"/>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1">
    <w:name w:val="xl81"/>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2">
    <w:name w:val="xl82"/>
    <w:basedOn w:val="Normalny"/>
    <w:rsid w:val="006D27DB"/>
    <w:pPr>
      <w:spacing w:before="100" w:beforeAutospacing="1" w:after="100" w:afterAutospacing="1"/>
      <w:textAlignment w:val="center"/>
    </w:pPr>
    <w:rPr>
      <w:rFonts w:ascii="Arial" w:eastAsia="Times New Roman" w:hAnsi="Arial" w:cs="Arial"/>
      <w:color w:val="000000"/>
      <w:sz w:val="18"/>
      <w:szCs w:val="18"/>
    </w:rPr>
  </w:style>
  <w:style w:type="paragraph" w:customStyle="1" w:styleId="xl83">
    <w:name w:val="xl83"/>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4">
    <w:name w:val="xl84"/>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5">
    <w:name w:val="xl85"/>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6">
    <w:name w:val="xl86"/>
    <w:basedOn w:val="Normalny"/>
    <w:rsid w:val="006D27DB"/>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7">
    <w:name w:val="xl87"/>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88">
    <w:name w:val="xl8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9">
    <w:name w:val="xl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0">
    <w:name w:val="xl9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1">
    <w:name w:val="xl91"/>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92">
    <w:name w:val="xl92"/>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93">
    <w:name w:val="xl93"/>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94">
    <w:name w:val="xl9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5">
    <w:name w:val="xl95"/>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6">
    <w:name w:val="xl96"/>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7">
    <w:name w:val="xl97"/>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8">
    <w:name w:val="xl98"/>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9">
    <w:name w:val="xl99"/>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0">
    <w:name w:val="xl1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101">
    <w:name w:val="xl101"/>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2">
    <w:name w:val="xl102"/>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3">
    <w:name w:val="xl103"/>
    <w:basedOn w:val="Normalny"/>
    <w:rsid w:val="006D27DB"/>
    <w:pPr>
      <w:pBdr>
        <w:top w:val="single" w:sz="8" w:space="0" w:color="auto"/>
        <w:lef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04">
    <w:name w:val="xl10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5">
    <w:name w:val="xl10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6">
    <w:name w:val="xl106"/>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7">
    <w:name w:val="xl107"/>
    <w:basedOn w:val="Normalny"/>
    <w:rsid w:val="006D27DB"/>
    <w:pPr>
      <w:pBdr>
        <w:top w:val="single" w:sz="8" w:space="0" w:color="auto"/>
        <w:lef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8">
    <w:name w:val="xl108"/>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09">
    <w:name w:val="xl109"/>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0">
    <w:name w:val="xl11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11">
    <w:name w:val="xl11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2">
    <w:name w:val="xl112"/>
    <w:basedOn w:val="Normalny"/>
    <w:rsid w:val="006D27DB"/>
    <w:pPr>
      <w:pBdr>
        <w:top w:val="single" w:sz="4" w:space="0" w:color="000000"/>
        <w:left w:val="single" w:sz="8" w:space="0" w:color="auto"/>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3">
    <w:name w:val="xl113"/>
    <w:basedOn w:val="Normalny"/>
    <w:rsid w:val="006D27DB"/>
    <w:pPr>
      <w:pBdr>
        <w:top w:val="single" w:sz="8"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4">
    <w:name w:val="xl114"/>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15">
    <w:name w:val="xl115"/>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6">
    <w:name w:val="xl116"/>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7">
    <w:name w:val="xl117"/>
    <w:basedOn w:val="Normalny"/>
    <w:rsid w:val="006D27DB"/>
    <w:pPr>
      <w:pBdr>
        <w:top w:val="single" w:sz="8" w:space="0" w:color="000000"/>
        <w:left w:val="single" w:sz="4" w:space="0" w:color="000000"/>
        <w:bottom w:val="single" w:sz="8" w:space="0" w:color="000000"/>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8">
    <w:name w:val="xl118"/>
    <w:basedOn w:val="Normalny"/>
    <w:rsid w:val="006D27DB"/>
    <w:pPr>
      <w:pBdr>
        <w:left w:val="single" w:sz="8" w:space="0" w:color="000000"/>
        <w:bottom w:val="single" w:sz="8"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19">
    <w:name w:val="xl119"/>
    <w:basedOn w:val="Normalny"/>
    <w:rsid w:val="006D27D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0">
    <w:name w:val="xl12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1">
    <w:name w:val="xl12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2">
    <w:name w:val="xl122"/>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3">
    <w:name w:val="xl123"/>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4">
    <w:name w:val="xl1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5">
    <w:name w:val="xl125"/>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6">
    <w:name w:val="xl12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7">
    <w:name w:val="xl127"/>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8">
    <w:name w:val="xl128"/>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9">
    <w:name w:val="xl12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30">
    <w:name w:val="xl130"/>
    <w:basedOn w:val="Normalny"/>
    <w:rsid w:val="006D27DB"/>
    <w:pPr>
      <w:pBdr>
        <w:left w:val="single" w:sz="8" w:space="0" w:color="auto"/>
        <w:bottom w:val="single" w:sz="8" w:space="0" w:color="auto"/>
      </w:pBdr>
      <w:spacing w:before="100" w:beforeAutospacing="1" w:after="100" w:afterAutospacing="1"/>
      <w:jc w:val="center"/>
    </w:pPr>
    <w:rPr>
      <w:rFonts w:eastAsia="Times New Roman" w:cs="Times New Roman"/>
      <w:sz w:val="24"/>
      <w:szCs w:val="24"/>
    </w:rPr>
  </w:style>
  <w:style w:type="paragraph" w:customStyle="1" w:styleId="xl131">
    <w:name w:val="xl13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32">
    <w:name w:val="xl132"/>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3">
    <w:name w:val="xl133"/>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4">
    <w:name w:val="xl13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5">
    <w:name w:val="xl135"/>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6">
    <w:name w:val="xl136"/>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7">
    <w:name w:val="xl137"/>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8">
    <w:name w:val="xl13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39">
    <w:name w:val="xl139"/>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0">
    <w:name w:val="xl14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1">
    <w:name w:val="xl141"/>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2">
    <w:name w:val="xl142"/>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3">
    <w:name w:val="xl1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4">
    <w:name w:val="xl14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5">
    <w:name w:val="xl14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6">
    <w:name w:val="xl146"/>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7">
    <w:name w:val="xl147"/>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8">
    <w:name w:val="xl148"/>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9">
    <w:name w:val="xl14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50">
    <w:name w:val="xl150"/>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51">
    <w:name w:val="xl151"/>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2">
    <w:name w:val="xl15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3">
    <w:name w:val="xl153"/>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54">
    <w:name w:val="xl15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55">
    <w:name w:val="xl155"/>
    <w:basedOn w:val="Normalny"/>
    <w:rsid w:val="006D27DB"/>
    <w:pPr>
      <w:spacing w:before="100" w:beforeAutospacing="1" w:after="100" w:afterAutospacing="1"/>
    </w:pPr>
    <w:rPr>
      <w:rFonts w:eastAsia="Times New Roman" w:cs="Times New Roman"/>
      <w:sz w:val="24"/>
      <w:szCs w:val="24"/>
    </w:rPr>
  </w:style>
  <w:style w:type="paragraph" w:customStyle="1" w:styleId="xl156">
    <w:name w:val="xl156"/>
    <w:basedOn w:val="Normalny"/>
    <w:rsid w:val="006D27DB"/>
    <w:pPr>
      <w:pBdr>
        <w:top w:val="single" w:sz="8" w:space="0" w:color="auto"/>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7">
    <w:name w:val="xl157"/>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58">
    <w:name w:val="xl158"/>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9">
    <w:name w:val="xl159"/>
    <w:basedOn w:val="Normalny"/>
    <w:rsid w:val="006D27DB"/>
    <w:pPr>
      <w:pBdr>
        <w:top w:val="single" w:sz="8" w:space="0" w:color="auto"/>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0">
    <w:name w:val="xl160"/>
    <w:basedOn w:val="Normalny"/>
    <w:rsid w:val="006D27DB"/>
    <w:pPr>
      <w:pBdr>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1">
    <w:name w:val="xl161"/>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2">
    <w:name w:val="xl162"/>
    <w:basedOn w:val="Normalny"/>
    <w:rsid w:val="006D27DB"/>
    <w:pPr>
      <w:pBdr>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3">
    <w:name w:val="xl163"/>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4">
    <w:name w:val="xl164"/>
    <w:basedOn w:val="Normalny"/>
    <w:rsid w:val="006D27DB"/>
    <w:pPr>
      <w:pBdr>
        <w:top w:val="single" w:sz="4" w:space="0" w:color="000000"/>
        <w:left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5">
    <w:name w:val="xl165"/>
    <w:basedOn w:val="Normalny"/>
    <w:rsid w:val="006D27DB"/>
    <w:pPr>
      <w:pBdr>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6">
    <w:name w:val="xl166"/>
    <w:basedOn w:val="Normalny"/>
    <w:rsid w:val="006D27DB"/>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7">
    <w:name w:val="xl167"/>
    <w:basedOn w:val="Normalny"/>
    <w:rsid w:val="006D27DB"/>
    <w:pPr>
      <w:pBdr>
        <w:top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8">
    <w:name w:val="xl168"/>
    <w:basedOn w:val="Normalny"/>
    <w:rsid w:val="006D27DB"/>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9">
    <w:name w:val="xl169"/>
    <w:basedOn w:val="Normalny"/>
    <w:rsid w:val="006D27DB"/>
    <w:pPr>
      <w:pBdr>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70">
    <w:name w:val="xl170"/>
    <w:basedOn w:val="Normalny"/>
    <w:rsid w:val="006D27DB"/>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1">
    <w:name w:val="xl171"/>
    <w:basedOn w:val="Normalny"/>
    <w:rsid w:val="006D27DB"/>
    <w:pPr>
      <w:pBdr>
        <w:left w:val="single" w:sz="8" w:space="0" w:color="auto"/>
        <w:bottom w:val="single" w:sz="8" w:space="0" w:color="auto"/>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72">
    <w:name w:val="xl17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3">
    <w:name w:val="xl173"/>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4">
    <w:name w:val="xl174"/>
    <w:basedOn w:val="Normalny"/>
    <w:rsid w:val="006D27DB"/>
    <w:pPr>
      <w:spacing w:before="100" w:beforeAutospacing="1" w:after="100" w:afterAutospacing="1"/>
    </w:pPr>
    <w:rPr>
      <w:rFonts w:ascii="Times New Roman" w:eastAsia="Times New Roman" w:hAnsi="Times New Roman" w:cs="Times New Roman"/>
      <w:sz w:val="24"/>
      <w:szCs w:val="24"/>
    </w:rPr>
  </w:style>
  <w:style w:type="paragraph" w:customStyle="1" w:styleId="xl175">
    <w:name w:val="xl175"/>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6">
    <w:name w:val="xl176"/>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7">
    <w:name w:val="xl177"/>
    <w:basedOn w:val="Normalny"/>
    <w:rsid w:val="006D27DB"/>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8">
    <w:name w:val="xl178"/>
    <w:basedOn w:val="Normalny"/>
    <w:rsid w:val="006D27DB"/>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9">
    <w:name w:val="xl179"/>
    <w:basedOn w:val="Normalny"/>
    <w:rsid w:val="006D27DB"/>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0">
    <w:name w:val="xl180"/>
    <w:basedOn w:val="Normalny"/>
    <w:rsid w:val="006D27DB"/>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1">
    <w:name w:val="xl181"/>
    <w:basedOn w:val="Normalny"/>
    <w:rsid w:val="006D27DB"/>
    <w:pPr>
      <w:pBdr>
        <w:top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82">
    <w:name w:val="xl182"/>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83">
    <w:name w:val="xl183"/>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4">
    <w:name w:val="xl184"/>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5">
    <w:name w:val="xl18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6">
    <w:name w:val="xl186"/>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87">
    <w:name w:val="xl187"/>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8">
    <w:name w:val="xl188"/>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9">
    <w:name w:val="xl189"/>
    <w:basedOn w:val="Normalny"/>
    <w:rsid w:val="006D27DB"/>
    <w:pPr>
      <w:pBdr>
        <w:top w:val="single" w:sz="4" w:space="0" w:color="auto"/>
        <w:left w:val="single" w:sz="4" w:space="0" w:color="000000"/>
        <w:bottom w:val="single" w:sz="4" w:space="0" w:color="auto"/>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0">
    <w:name w:val="xl190"/>
    <w:basedOn w:val="Normalny"/>
    <w:rsid w:val="006D27DB"/>
    <w:pPr>
      <w:pBdr>
        <w:top w:val="single" w:sz="4" w:space="0" w:color="auto"/>
        <w:left w:val="single" w:sz="8"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1">
    <w:name w:val="xl191"/>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92">
    <w:name w:val="xl192"/>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93">
    <w:name w:val="xl193"/>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194">
    <w:name w:val="xl194"/>
    <w:basedOn w:val="Normalny"/>
    <w:rsid w:val="006D27DB"/>
    <w:pPr>
      <w:spacing w:before="100" w:beforeAutospacing="1" w:after="100" w:afterAutospacing="1"/>
      <w:jc w:val="center"/>
    </w:pPr>
    <w:rPr>
      <w:rFonts w:eastAsia="Times New Roman" w:cs="Times New Roman"/>
      <w:sz w:val="24"/>
      <w:szCs w:val="24"/>
    </w:rPr>
  </w:style>
  <w:style w:type="paragraph" w:customStyle="1" w:styleId="xl195">
    <w:name w:val="xl195"/>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6">
    <w:name w:val="xl196"/>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7">
    <w:name w:val="xl197"/>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8">
    <w:name w:val="xl198"/>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9">
    <w:name w:val="xl199"/>
    <w:basedOn w:val="Normalny"/>
    <w:rsid w:val="006D27DB"/>
    <w:pPr>
      <w:pBdr>
        <w:top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200">
    <w:name w:val="xl200"/>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01">
    <w:name w:val="xl201"/>
    <w:basedOn w:val="Normalny"/>
    <w:rsid w:val="006D27DB"/>
    <w:pPr>
      <w:shd w:val="clear" w:color="000000" w:fill="538DD5"/>
      <w:spacing w:before="100" w:beforeAutospacing="1" w:after="100" w:afterAutospacing="1"/>
      <w:jc w:val="center"/>
      <w:textAlignment w:val="center"/>
    </w:pPr>
    <w:rPr>
      <w:rFonts w:eastAsia="Times New Roman" w:cs="Times New Roman"/>
      <w:sz w:val="24"/>
      <w:szCs w:val="24"/>
    </w:rPr>
  </w:style>
  <w:style w:type="paragraph" w:customStyle="1" w:styleId="xl202">
    <w:name w:val="xl202"/>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3">
    <w:name w:val="xl20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4">
    <w:name w:val="xl204"/>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5">
    <w:name w:val="xl205"/>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06">
    <w:name w:val="xl206"/>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7">
    <w:name w:val="xl207"/>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8">
    <w:name w:val="xl208"/>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9">
    <w:name w:val="xl209"/>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10">
    <w:name w:val="xl210"/>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11">
    <w:name w:val="xl21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2">
    <w:name w:val="xl212"/>
    <w:basedOn w:val="Normalny"/>
    <w:rsid w:val="006D27DB"/>
    <w:pPr>
      <w:shd w:val="clear" w:color="000000" w:fill="8DB4E2"/>
      <w:spacing w:before="100" w:beforeAutospacing="1" w:after="100" w:afterAutospacing="1"/>
      <w:textAlignment w:val="center"/>
    </w:pPr>
    <w:rPr>
      <w:rFonts w:eastAsia="Times New Roman" w:cs="Times New Roman"/>
      <w:sz w:val="24"/>
      <w:szCs w:val="24"/>
    </w:rPr>
  </w:style>
  <w:style w:type="paragraph" w:customStyle="1" w:styleId="xl213">
    <w:name w:val="xl21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14">
    <w:name w:val="xl214"/>
    <w:basedOn w:val="Normalny"/>
    <w:rsid w:val="006D27DB"/>
    <w:pPr>
      <w:shd w:val="clear" w:color="000000" w:fill="538DD5"/>
      <w:spacing w:before="100" w:beforeAutospacing="1" w:after="100" w:afterAutospacing="1"/>
      <w:textAlignment w:val="center"/>
    </w:pPr>
    <w:rPr>
      <w:rFonts w:eastAsia="Times New Roman" w:cs="Times New Roman"/>
      <w:sz w:val="24"/>
      <w:szCs w:val="24"/>
    </w:rPr>
  </w:style>
  <w:style w:type="paragraph" w:customStyle="1" w:styleId="xl215">
    <w:name w:val="xl215"/>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16">
    <w:name w:val="xl216"/>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217">
    <w:name w:val="xl217"/>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8">
    <w:name w:val="xl218"/>
    <w:basedOn w:val="Normalny"/>
    <w:rsid w:val="006D27DB"/>
    <w:pPr>
      <w:shd w:val="clear" w:color="000000" w:fill="FFFFFF"/>
      <w:spacing w:before="100" w:beforeAutospacing="1" w:after="100" w:afterAutospacing="1"/>
      <w:textAlignment w:val="center"/>
    </w:pPr>
    <w:rPr>
      <w:rFonts w:eastAsia="Times New Roman" w:cs="Times New Roman"/>
      <w:sz w:val="24"/>
      <w:szCs w:val="24"/>
    </w:rPr>
  </w:style>
  <w:style w:type="paragraph" w:customStyle="1" w:styleId="xl219">
    <w:name w:val="xl219"/>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0">
    <w:name w:val="xl220"/>
    <w:basedOn w:val="Normalny"/>
    <w:rsid w:val="006D27DB"/>
    <w:pPr>
      <w:shd w:val="clear" w:color="000000" w:fill="00B050"/>
      <w:spacing w:before="100" w:beforeAutospacing="1" w:after="100" w:afterAutospacing="1"/>
      <w:textAlignment w:val="center"/>
    </w:pPr>
    <w:rPr>
      <w:rFonts w:eastAsia="Times New Roman" w:cs="Times New Roman"/>
      <w:b/>
      <w:bCs/>
      <w:sz w:val="24"/>
      <w:szCs w:val="24"/>
    </w:rPr>
  </w:style>
  <w:style w:type="paragraph" w:customStyle="1" w:styleId="xl221">
    <w:name w:val="xl221"/>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2">
    <w:name w:val="xl22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3">
    <w:name w:val="xl223"/>
    <w:basedOn w:val="Normalny"/>
    <w:rsid w:val="006D27DB"/>
    <w:pPr>
      <w:pBdr>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4">
    <w:name w:val="xl2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5">
    <w:name w:val="xl225"/>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6">
    <w:name w:val="xl226"/>
    <w:basedOn w:val="Normalny"/>
    <w:rsid w:val="006D27DB"/>
    <w:pPr>
      <w:pBdr>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7">
    <w:name w:val="xl227"/>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8">
    <w:name w:val="xl228"/>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29">
    <w:name w:val="xl229"/>
    <w:basedOn w:val="Normalny"/>
    <w:rsid w:val="006D27DB"/>
    <w:pPr>
      <w:pBdr>
        <w:top w:val="single" w:sz="4"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30">
    <w:name w:val="xl230"/>
    <w:basedOn w:val="Normalny"/>
    <w:rsid w:val="006D27DB"/>
    <w:pPr>
      <w:pBdr>
        <w:top w:val="single" w:sz="4" w:space="0" w:color="auto"/>
        <w:left w:val="single" w:sz="8"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1">
    <w:name w:val="xl231"/>
    <w:basedOn w:val="Normalny"/>
    <w:rsid w:val="006D27DB"/>
    <w:pPr>
      <w:pBdr>
        <w:top w:val="single" w:sz="4"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2">
    <w:name w:val="xl232"/>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3">
    <w:name w:val="xl233"/>
    <w:basedOn w:val="Normalny"/>
    <w:rsid w:val="006D27DB"/>
    <w:pPr>
      <w:pBdr>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4">
    <w:name w:val="xl234"/>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5">
    <w:name w:val="xl235"/>
    <w:basedOn w:val="Normalny"/>
    <w:rsid w:val="006D27DB"/>
    <w:pPr>
      <w:pBdr>
        <w:top w:val="single" w:sz="8" w:space="0" w:color="auto"/>
        <w:left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6">
    <w:name w:val="xl236"/>
    <w:basedOn w:val="Normalny"/>
    <w:rsid w:val="006D27DB"/>
    <w:pPr>
      <w:pBdr>
        <w:top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7">
    <w:name w:val="xl237"/>
    <w:basedOn w:val="Normalny"/>
    <w:rsid w:val="006D27DB"/>
    <w:pPr>
      <w:pBdr>
        <w:top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8">
    <w:name w:val="xl238"/>
    <w:basedOn w:val="Normalny"/>
    <w:rsid w:val="006D27DB"/>
    <w:pPr>
      <w:pBdr>
        <w:top w:val="single" w:sz="8"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39">
    <w:name w:val="xl239"/>
    <w:basedOn w:val="Normalny"/>
    <w:rsid w:val="006D27DB"/>
    <w:pPr>
      <w:pBdr>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0">
    <w:name w:val="xl240"/>
    <w:basedOn w:val="Normalny"/>
    <w:rsid w:val="006D27DB"/>
    <w:pPr>
      <w:pBdr>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1">
    <w:name w:val="xl241"/>
    <w:basedOn w:val="Normalny"/>
    <w:rsid w:val="006D27DB"/>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2">
    <w:name w:val="xl242"/>
    <w:basedOn w:val="Normalny"/>
    <w:rsid w:val="006D27DB"/>
    <w:pPr>
      <w:pBdr>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3">
    <w:name w:val="xl2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4">
    <w:name w:val="xl244"/>
    <w:basedOn w:val="Normalny"/>
    <w:rsid w:val="006D27DB"/>
    <w:pPr>
      <w:pBdr>
        <w:top w:val="single" w:sz="8"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5">
    <w:name w:val="xl245"/>
    <w:basedOn w:val="Normalny"/>
    <w:rsid w:val="006D27DB"/>
    <w:pPr>
      <w:pBdr>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6">
    <w:name w:val="xl246"/>
    <w:basedOn w:val="Normalny"/>
    <w:rsid w:val="006D27DB"/>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7">
    <w:name w:val="xl24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8">
    <w:name w:val="xl24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9">
    <w:name w:val="xl249"/>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50">
    <w:name w:val="xl250"/>
    <w:basedOn w:val="Normalny"/>
    <w:rsid w:val="006D27D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1">
    <w:name w:val="xl251"/>
    <w:basedOn w:val="Normalny"/>
    <w:rsid w:val="006D27DB"/>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2">
    <w:name w:val="xl252"/>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3">
    <w:name w:val="xl253"/>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4">
    <w:name w:val="xl254"/>
    <w:basedOn w:val="Normalny"/>
    <w:rsid w:val="006D27DB"/>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5">
    <w:name w:val="xl255"/>
    <w:basedOn w:val="Normalny"/>
    <w:rsid w:val="006D27DB"/>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6">
    <w:name w:val="xl256"/>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7">
    <w:name w:val="xl257"/>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8">
    <w:name w:val="xl25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9">
    <w:name w:val="xl259"/>
    <w:basedOn w:val="Normalny"/>
    <w:rsid w:val="006D27DB"/>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60">
    <w:name w:val="xl260"/>
    <w:basedOn w:val="Normalny"/>
    <w:rsid w:val="006D27DB"/>
    <w:pPr>
      <w:pBdr>
        <w:top w:val="single" w:sz="4" w:space="0" w:color="auto"/>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1">
    <w:name w:val="xl261"/>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2">
    <w:name w:val="xl262"/>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3">
    <w:name w:val="xl263"/>
    <w:basedOn w:val="Normalny"/>
    <w:rsid w:val="006D27DB"/>
    <w:pPr>
      <w:pBdr>
        <w:top w:val="single" w:sz="8" w:space="0" w:color="auto"/>
        <w:left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4">
    <w:name w:val="xl264"/>
    <w:basedOn w:val="Normalny"/>
    <w:rsid w:val="006D27DB"/>
    <w:pPr>
      <w:pBdr>
        <w:top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5">
    <w:name w:val="xl265"/>
    <w:basedOn w:val="Normalny"/>
    <w:rsid w:val="006D27DB"/>
    <w:pPr>
      <w:pBdr>
        <w:top w:val="single" w:sz="8" w:space="0" w:color="auto"/>
        <w:bottom w:val="single" w:sz="8" w:space="0" w:color="auto"/>
        <w:right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6">
    <w:name w:val="xl266"/>
    <w:basedOn w:val="Normalny"/>
    <w:rsid w:val="006D27DB"/>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7">
    <w:name w:val="xl267"/>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8">
    <w:name w:val="xl268"/>
    <w:basedOn w:val="Normalny"/>
    <w:rsid w:val="006D27DB"/>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9">
    <w:name w:val="xl269"/>
    <w:basedOn w:val="Normalny"/>
    <w:rsid w:val="006D27DB"/>
    <w:pPr>
      <w:pBdr>
        <w:bottom w:val="single" w:sz="8" w:space="0" w:color="auto"/>
      </w:pBdr>
      <w:shd w:val="clear" w:color="000000" w:fill="00B050"/>
      <w:spacing w:before="100" w:beforeAutospacing="1" w:after="100" w:afterAutospacing="1"/>
    </w:pPr>
    <w:rPr>
      <w:rFonts w:ascii="Czcionka tekstu podstawowego" w:eastAsia="Times New Roman" w:hAnsi="Czcionka tekstu podstawowego" w:cs="Times New Roman"/>
      <w:b/>
      <w:bCs/>
      <w:color w:val="000000"/>
      <w:sz w:val="18"/>
      <w:szCs w:val="18"/>
    </w:rPr>
  </w:style>
  <w:style w:type="paragraph" w:customStyle="1" w:styleId="xl270">
    <w:name w:val="xl270"/>
    <w:basedOn w:val="Normalny"/>
    <w:rsid w:val="006D27DB"/>
    <w:pPr>
      <w:pBdr>
        <w:top w:val="single" w:sz="8" w:space="0" w:color="auto"/>
        <w:lef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1">
    <w:name w:val="xl271"/>
    <w:basedOn w:val="Normalny"/>
    <w:rsid w:val="006D27DB"/>
    <w:pPr>
      <w:pBdr>
        <w:top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2">
    <w:name w:val="xl272"/>
    <w:basedOn w:val="Normalny"/>
    <w:rsid w:val="006D27DB"/>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3">
    <w:name w:val="xl273"/>
    <w:basedOn w:val="Normalny"/>
    <w:rsid w:val="006D27DB"/>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4">
    <w:name w:val="xl274"/>
    <w:basedOn w:val="Normalny"/>
    <w:rsid w:val="006D27DB"/>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5">
    <w:name w:val="xl275"/>
    <w:basedOn w:val="Normalny"/>
    <w:rsid w:val="006D27DB"/>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6">
    <w:name w:val="xl276"/>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7">
    <w:name w:val="xl277"/>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8">
    <w:name w:val="xl278"/>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9">
    <w:name w:val="xl279"/>
    <w:basedOn w:val="Normalny"/>
    <w:rsid w:val="006D27DB"/>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0">
    <w:name w:val="xl280"/>
    <w:basedOn w:val="Normalny"/>
    <w:rsid w:val="006D27DB"/>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1">
    <w:name w:val="xl281"/>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2">
    <w:name w:val="xl282"/>
    <w:basedOn w:val="Normalny"/>
    <w:rsid w:val="006D27DB"/>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3">
    <w:name w:val="xl283"/>
    <w:basedOn w:val="Normalny"/>
    <w:rsid w:val="006D27DB"/>
    <w:pPr>
      <w:pBdr>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4">
    <w:name w:val="xl284"/>
    <w:basedOn w:val="Normalny"/>
    <w:rsid w:val="006D27DB"/>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5">
    <w:name w:val="xl285"/>
    <w:basedOn w:val="Normalny"/>
    <w:rsid w:val="006D27DB"/>
    <w:pPr>
      <w:pBdr>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6">
    <w:name w:val="xl28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7">
    <w:name w:val="xl28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8">
    <w:name w:val="xl288"/>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9">
    <w:name w:val="xl2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0">
    <w:name w:val="xl290"/>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1">
    <w:name w:val="xl291"/>
    <w:basedOn w:val="Normalny"/>
    <w:rsid w:val="006D27DB"/>
    <w:pPr>
      <w:pBdr>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2">
    <w:name w:val="xl292"/>
    <w:basedOn w:val="Normalny"/>
    <w:rsid w:val="006D27DB"/>
    <w:pPr>
      <w:pBdr>
        <w:top w:val="single" w:sz="4"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3">
    <w:name w:val="xl293"/>
    <w:basedOn w:val="Normalny"/>
    <w:rsid w:val="006D27DB"/>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4">
    <w:name w:val="xl294"/>
    <w:basedOn w:val="Normalny"/>
    <w:rsid w:val="006D27DB"/>
    <w:pPr>
      <w:pBdr>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5">
    <w:name w:val="xl295"/>
    <w:basedOn w:val="Normalny"/>
    <w:rsid w:val="006D27DB"/>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6">
    <w:name w:val="xl296"/>
    <w:basedOn w:val="Normalny"/>
    <w:rsid w:val="006D27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7">
    <w:name w:val="xl297"/>
    <w:basedOn w:val="Normalny"/>
    <w:rsid w:val="006D27DB"/>
    <w:pPr>
      <w:pBdr>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8">
    <w:name w:val="xl298"/>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9">
    <w:name w:val="xl299"/>
    <w:basedOn w:val="Normalny"/>
    <w:rsid w:val="006D27D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0">
    <w:name w:val="xl3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1">
    <w:name w:val="xl301"/>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2">
    <w:name w:val="xl302"/>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3">
    <w:name w:val="xl303"/>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4">
    <w:name w:val="xl304"/>
    <w:basedOn w:val="Normalny"/>
    <w:rsid w:val="006D27DB"/>
    <w:pPr>
      <w:pBdr>
        <w:left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305">
    <w:name w:val="xl305"/>
    <w:basedOn w:val="Normalny"/>
    <w:rsid w:val="006D27DB"/>
    <w:pPr>
      <w:pBdr>
        <w:left w:val="single" w:sz="4" w:space="0" w:color="000000"/>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06">
    <w:name w:val="xl306"/>
    <w:basedOn w:val="Normalny"/>
    <w:rsid w:val="006D27DB"/>
    <w:pPr>
      <w:pBdr>
        <w:top w:val="single" w:sz="8" w:space="0" w:color="000000"/>
        <w:left w:val="single" w:sz="4"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7">
    <w:name w:val="xl307"/>
    <w:basedOn w:val="Normalny"/>
    <w:rsid w:val="006D27DB"/>
    <w:pPr>
      <w:pBdr>
        <w:top w:val="single" w:sz="8"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8">
    <w:name w:val="xl308"/>
    <w:basedOn w:val="Normalny"/>
    <w:rsid w:val="006D27DB"/>
    <w:pPr>
      <w:pBdr>
        <w:top w:val="single" w:sz="8" w:space="0" w:color="000000"/>
        <w:bottom w:val="single" w:sz="8" w:space="0" w:color="000000"/>
        <w:right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9">
    <w:name w:val="xl309"/>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310">
    <w:name w:val="xl310"/>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1">
    <w:name w:val="xl311"/>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2">
    <w:name w:val="xl312"/>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3">
    <w:name w:val="xl313"/>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4">
    <w:name w:val="xl314"/>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5">
    <w:name w:val="xl315"/>
    <w:basedOn w:val="Normalny"/>
    <w:rsid w:val="006D27DB"/>
    <w:pPr>
      <w:pBdr>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6">
    <w:name w:val="xl316"/>
    <w:basedOn w:val="Normalny"/>
    <w:rsid w:val="006D27DB"/>
    <w:pPr>
      <w:pBdr>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7">
    <w:name w:val="xl317"/>
    <w:basedOn w:val="Normalny"/>
    <w:rsid w:val="006D27DB"/>
    <w:pPr>
      <w:pBdr>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8">
    <w:name w:val="xl318"/>
    <w:basedOn w:val="Normalny"/>
    <w:rsid w:val="006D27DB"/>
    <w:pPr>
      <w:pBdr>
        <w:top w:val="single" w:sz="8"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9">
    <w:name w:val="xl319"/>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20">
    <w:name w:val="xl320"/>
    <w:basedOn w:val="Normalny"/>
    <w:rsid w:val="006D27D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21">
    <w:name w:val="xl321"/>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2">
    <w:name w:val="xl322"/>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3">
    <w:name w:val="xl323"/>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4">
    <w:name w:val="xl324"/>
    <w:basedOn w:val="Normalny"/>
    <w:rsid w:val="006D27DB"/>
    <w:pPr>
      <w:pBdr>
        <w:top w:val="single" w:sz="8" w:space="0" w:color="auto"/>
        <w:left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5">
    <w:name w:val="xl325"/>
    <w:basedOn w:val="Normalny"/>
    <w:rsid w:val="006D27DB"/>
    <w:pPr>
      <w:pBdr>
        <w:top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6">
    <w:name w:val="xl326"/>
    <w:basedOn w:val="Normalny"/>
    <w:rsid w:val="006D27DB"/>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7">
    <w:name w:val="xl327"/>
    <w:basedOn w:val="Normalny"/>
    <w:rsid w:val="006D27DB"/>
    <w:pPr>
      <w:pBdr>
        <w:top w:val="single" w:sz="4"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8">
    <w:name w:val="xl328"/>
    <w:basedOn w:val="Normalny"/>
    <w:rsid w:val="006D27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9">
    <w:name w:val="xl329"/>
    <w:basedOn w:val="Normalny"/>
    <w:rsid w:val="006D27DB"/>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0">
    <w:name w:val="xl330"/>
    <w:basedOn w:val="Normalny"/>
    <w:rsid w:val="006D27DB"/>
    <w:pPr>
      <w:pBdr>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1">
    <w:name w:val="xl331"/>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2">
    <w:name w:val="xl332"/>
    <w:basedOn w:val="Normalny"/>
    <w:rsid w:val="006D27DB"/>
    <w:pPr>
      <w:pBdr>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font5">
    <w:name w:val="font5"/>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6">
    <w:name w:val="font6"/>
    <w:basedOn w:val="Normalny"/>
    <w:rsid w:val="006D27DB"/>
    <w:pPr>
      <w:spacing w:before="100" w:beforeAutospacing="1" w:after="100" w:afterAutospacing="1"/>
    </w:pPr>
    <w:rPr>
      <w:rFonts w:eastAsia="Times New Roman" w:cs="Times New Roman"/>
      <w:i/>
      <w:iCs/>
      <w:color w:val="000000"/>
      <w:sz w:val="22"/>
      <w:szCs w:val="22"/>
    </w:rPr>
  </w:style>
  <w:style w:type="paragraph" w:customStyle="1" w:styleId="font7">
    <w:name w:val="font7"/>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8">
    <w:name w:val="font8"/>
    <w:basedOn w:val="Normalny"/>
    <w:rsid w:val="006D27DB"/>
    <w:pPr>
      <w:spacing w:before="100" w:beforeAutospacing="1" w:after="100" w:afterAutospacing="1"/>
    </w:pPr>
    <w:rPr>
      <w:rFonts w:eastAsia="Times New Roman" w:cs="Times New Roman"/>
      <w:sz w:val="22"/>
      <w:szCs w:val="22"/>
    </w:rPr>
  </w:style>
  <w:style w:type="character" w:customStyle="1" w:styleId="Domyslnaczcionkaakapitu">
    <w:name w:val="Domyslna czcionka akapitu"/>
    <w:uiPriority w:val="99"/>
    <w:rsid w:val="006D27DB"/>
  </w:style>
  <w:style w:type="character" w:customStyle="1" w:styleId="Nagwek1Znak">
    <w:name w:val="Nagłówek 1 Znak"/>
    <w:basedOn w:val="Domylnaczcionkaakapitu"/>
    <w:link w:val="Nagwek1"/>
    <w:uiPriority w:val="9"/>
    <w:rsid w:val="006D27DB"/>
    <w:rPr>
      <w:b/>
      <w:sz w:val="48"/>
      <w:szCs w:val="48"/>
    </w:rPr>
  </w:style>
  <w:style w:type="character" w:customStyle="1" w:styleId="FontStyle16">
    <w:name w:val="Font Style16"/>
    <w:rsid w:val="006D27DB"/>
    <w:rPr>
      <w:rFonts w:ascii="Times New Roman" w:hAnsi="Times New Roman" w:cs="Times New Roman"/>
      <w:color w:val="000000"/>
      <w:sz w:val="20"/>
      <w:szCs w:val="20"/>
    </w:rPr>
  </w:style>
  <w:style w:type="character" w:customStyle="1" w:styleId="Nierozpoznanawzmianka2">
    <w:name w:val="Nierozpoznana wzmianka2"/>
    <w:basedOn w:val="Domylnaczcionkaakapitu"/>
    <w:uiPriority w:val="99"/>
    <w:semiHidden/>
    <w:unhideWhenUsed/>
    <w:rsid w:val="006D27DB"/>
    <w:rPr>
      <w:color w:val="605E5C"/>
      <w:shd w:val="clear" w:color="auto" w:fill="E1DFDD"/>
    </w:rPr>
  </w:style>
  <w:style w:type="paragraph" w:customStyle="1" w:styleId="TableParagraph">
    <w:name w:val="Table Paragraph"/>
    <w:basedOn w:val="Normalny"/>
    <w:qFormat/>
    <w:rsid w:val="001508DD"/>
    <w:pPr>
      <w:suppressAutoHyphens/>
      <w:spacing w:after="200" w:line="276" w:lineRule="auto"/>
    </w:pPr>
    <w:rPr>
      <w:sz w:val="22"/>
      <w:szCs w:val="22"/>
      <w:lang w:eastAsia="en-US"/>
    </w:rPr>
  </w:style>
  <w:style w:type="paragraph" w:styleId="Tekstpodstawowy">
    <w:name w:val="Body Text"/>
    <w:basedOn w:val="Normalny"/>
    <w:link w:val="TekstpodstawowyZnak"/>
    <w:uiPriority w:val="99"/>
    <w:semiHidden/>
    <w:unhideWhenUsed/>
    <w:rsid w:val="00144118"/>
    <w:pPr>
      <w:spacing w:after="120"/>
    </w:pPr>
  </w:style>
  <w:style w:type="character" w:customStyle="1" w:styleId="TekstpodstawowyZnak">
    <w:name w:val="Tekst podstawowy Znak"/>
    <w:basedOn w:val="Domylnaczcionkaakapitu"/>
    <w:link w:val="Tekstpodstawowy"/>
    <w:uiPriority w:val="99"/>
    <w:semiHidden/>
    <w:rsid w:val="00144118"/>
  </w:style>
  <w:style w:type="character" w:customStyle="1" w:styleId="Nierozpoznanawzmianka3">
    <w:name w:val="Nierozpoznana wzmianka3"/>
    <w:basedOn w:val="Domylnaczcionkaakapitu"/>
    <w:uiPriority w:val="99"/>
    <w:semiHidden/>
    <w:unhideWhenUsed/>
    <w:rsid w:val="0019609E"/>
    <w:rPr>
      <w:color w:val="605E5C"/>
      <w:shd w:val="clear" w:color="auto" w:fill="E1DFDD"/>
    </w:rPr>
  </w:style>
  <w:style w:type="character" w:customStyle="1" w:styleId="markedcontent">
    <w:name w:val="markedcontent"/>
    <w:basedOn w:val="Domylnaczcionkaakapitu"/>
    <w:rsid w:val="0068763D"/>
  </w:style>
  <w:style w:type="paragraph" w:customStyle="1" w:styleId="ListParagraph1">
    <w:name w:val="List Paragraph1"/>
    <w:basedOn w:val="Normalny"/>
    <w:rsid w:val="00F31DEF"/>
    <w:pPr>
      <w:ind w:left="720"/>
    </w:pPr>
    <w:rPr>
      <w:rFonts w:ascii="Times New Roman" w:hAnsi="Times New Roman" w:cs="Times New Roman"/>
    </w:rPr>
  </w:style>
  <w:style w:type="paragraph" w:styleId="Poprawka">
    <w:name w:val="Revision"/>
    <w:hidden/>
    <w:uiPriority w:val="99"/>
    <w:semiHidden/>
    <w:rsid w:val="009E108C"/>
  </w:style>
</w:styles>
</file>

<file path=word/webSettings.xml><?xml version="1.0" encoding="utf-8"?>
<w:webSettings xmlns:r="http://schemas.openxmlformats.org/officeDocument/2006/relationships" xmlns:w="http://schemas.openxmlformats.org/wordprocessingml/2006/main">
  <w:divs>
    <w:div w:id="31460944">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7975456">
      <w:bodyDiv w:val="1"/>
      <w:marLeft w:val="0"/>
      <w:marRight w:val="0"/>
      <w:marTop w:val="0"/>
      <w:marBottom w:val="0"/>
      <w:divBdr>
        <w:top w:val="none" w:sz="0" w:space="0" w:color="auto"/>
        <w:left w:val="none" w:sz="0" w:space="0" w:color="auto"/>
        <w:bottom w:val="none" w:sz="0" w:space="0" w:color="auto"/>
        <w:right w:val="none" w:sz="0" w:space="0" w:color="auto"/>
      </w:divBdr>
    </w:div>
    <w:div w:id="556550909">
      <w:bodyDiv w:val="1"/>
      <w:marLeft w:val="0"/>
      <w:marRight w:val="0"/>
      <w:marTop w:val="0"/>
      <w:marBottom w:val="0"/>
      <w:divBdr>
        <w:top w:val="none" w:sz="0" w:space="0" w:color="auto"/>
        <w:left w:val="none" w:sz="0" w:space="0" w:color="auto"/>
        <w:bottom w:val="none" w:sz="0" w:space="0" w:color="auto"/>
        <w:right w:val="none" w:sz="0" w:space="0" w:color="auto"/>
      </w:divBdr>
    </w:div>
    <w:div w:id="638268708">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704918">
      <w:bodyDiv w:val="1"/>
      <w:marLeft w:val="0"/>
      <w:marRight w:val="0"/>
      <w:marTop w:val="0"/>
      <w:marBottom w:val="0"/>
      <w:divBdr>
        <w:top w:val="none" w:sz="0" w:space="0" w:color="auto"/>
        <w:left w:val="none" w:sz="0" w:space="0" w:color="auto"/>
        <w:bottom w:val="none" w:sz="0" w:space="0" w:color="auto"/>
        <w:right w:val="none" w:sz="0" w:space="0" w:color="auto"/>
      </w:divBdr>
    </w:div>
    <w:div w:id="1152940498">
      <w:bodyDiv w:val="1"/>
      <w:marLeft w:val="0"/>
      <w:marRight w:val="0"/>
      <w:marTop w:val="0"/>
      <w:marBottom w:val="0"/>
      <w:divBdr>
        <w:top w:val="none" w:sz="0" w:space="0" w:color="auto"/>
        <w:left w:val="none" w:sz="0" w:space="0" w:color="auto"/>
        <w:bottom w:val="none" w:sz="0" w:space="0" w:color="auto"/>
        <w:right w:val="none" w:sz="0" w:space="0" w:color="auto"/>
      </w:divBdr>
    </w:div>
    <w:div w:id="1238127188">
      <w:bodyDiv w:val="1"/>
      <w:marLeft w:val="0"/>
      <w:marRight w:val="0"/>
      <w:marTop w:val="0"/>
      <w:marBottom w:val="0"/>
      <w:divBdr>
        <w:top w:val="none" w:sz="0" w:space="0" w:color="auto"/>
        <w:left w:val="none" w:sz="0" w:space="0" w:color="auto"/>
        <w:bottom w:val="none" w:sz="0" w:space="0" w:color="auto"/>
        <w:right w:val="none" w:sz="0" w:space="0" w:color="auto"/>
      </w:divBdr>
    </w:div>
    <w:div w:id="1285817988">
      <w:bodyDiv w:val="1"/>
      <w:marLeft w:val="0"/>
      <w:marRight w:val="0"/>
      <w:marTop w:val="0"/>
      <w:marBottom w:val="0"/>
      <w:divBdr>
        <w:top w:val="none" w:sz="0" w:space="0" w:color="auto"/>
        <w:left w:val="none" w:sz="0" w:space="0" w:color="auto"/>
        <w:bottom w:val="none" w:sz="0" w:space="0" w:color="auto"/>
        <w:right w:val="none" w:sz="0" w:space="0" w:color="auto"/>
      </w:divBdr>
    </w:div>
    <w:div w:id="1437092597">
      <w:bodyDiv w:val="1"/>
      <w:marLeft w:val="0"/>
      <w:marRight w:val="0"/>
      <w:marTop w:val="0"/>
      <w:marBottom w:val="0"/>
      <w:divBdr>
        <w:top w:val="none" w:sz="0" w:space="0" w:color="auto"/>
        <w:left w:val="none" w:sz="0" w:space="0" w:color="auto"/>
        <w:bottom w:val="none" w:sz="0" w:space="0" w:color="auto"/>
        <w:right w:val="none" w:sz="0" w:space="0" w:color="auto"/>
      </w:divBdr>
    </w:div>
    <w:div w:id="1467359298">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5673680">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2009939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dseweryn@rydygierkrakow.pl" TargetMode="External"/><Relationship Id="rId17" Type="http://schemas.openxmlformats.org/officeDocument/2006/relationships/hyperlink" Target="mailto:erusinek@rydygierkrak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footer" Target="footer3.xm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1901A6-C677-4621-92A0-032BF1E24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17</Pages>
  <Words>6837</Words>
  <Characters>41022</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AS. Sorys</dc:creator>
  <cp:lastModifiedBy>erusinek</cp:lastModifiedBy>
  <cp:revision>10</cp:revision>
  <cp:lastPrinted>2025-12-05T12:54:00Z</cp:lastPrinted>
  <dcterms:created xsi:type="dcterms:W3CDTF">2025-12-04T12:34:00Z</dcterms:created>
  <dcterms:modified xsi:type="dcterms:W3CDTF">2025-12-05T13:40:00Z</dcterms:modified>
</cp:coreProperties>
</file>